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4AB" w:rsidRPr="001F2839" w:rsidRDefault="00B104AB" w:rsidP="003C4F6E">
      <w:pPr>
        <w:pStyle w:val="Title"/>
        <w:jc w:val="center"/>
        <w:rPr>
          <w:color w:val="000000" w:themeColor="text1"/>
        </w:rPr>
      </w:pPr>
    </w:p>
    <w:p w:rsidR="00B104AB" w:rsidRPr="001F2839" w:rsidRDefault="00B104AB" w:rsidP="003C4F6E">
      <w:pPr>
        <w:pStyle w:val="Title"/>
        <w:jc w:val="center"/>
        <w:rPr>
          <w:color w:val="000000" w:themeColor="text1"/>
        </w:rPr>
      </w:pPr>
    </w:p>
    <w:p w:rsidR="00B104AB" w:rsidRPr="001F2839" w:rsidRDefault="00B104AB" w:rsidP="003C4F6E">
      <w:pPr>
        <w:pStyle w:val="Title"/>
        <w:jc w:val="center"/>
        <w:rPr>
          <w:color w:val="000000" w:themeColor="text1"/>
        </w:rPr>
      </w:pPr>
    </w:p>
    <w:p w:rsidR="00B104AB" w:rsidRPr="001F2839" w:rsidRDefault="00B104AB" w:rsidP="003C4F6E">
      <w:pPr>
        <w:pStyle w:val="Title"/>
        <w:jc w:val="center"/>
        <w:rPr>
          <w:color w:val="000000" w:themeColor="text1"/>
        </w:rPr>
      </w:pPr>
    </w:p>
    <w:p w:rsidR="0099077B" w:rsidRPr="001F2839" w:rsidRDefault="003C4F6E" w:rsidP="003C4F6E">
      <w:pPr>
        <w:pStyle w:val="Title"/>
        <w:jc w:val="center"/>
        <w:rPr>
          <w:color w:val="000000" w:themeColor="text1"/>
          <w:sz w:val="96"/>
          <w:szCs w:val="96"/>
        </w:rPr>
      </w:pPr>
      <w:r w:rsidRPr="001F2839">
        <w:rPr>
          <w:color w:val="000000" w:themeColor="text1"/>
          <w:sz w:val="96"/>
          <w:szCs w:val="96"/>
        </w:rPr>
        <w:t>Curriculum Vitae</w:t>
      </w:r>
    </w:p>
    <w:p w:rsidR="00B36F77" w:rsidRPr="001F2839" w:rsidRDefault="00487F8C" w:rsidP="00B36F77">
      <w:pPr>
        <w:pStyle w:val="Heading2"/>
        <w:jc w:val="center"/>
        <w:rPr>
          <w:i/>
          <w:color w:val="000000" w:themeColor="text1"/>
          <w:sz w:val="56"/>
          <w:szCs w:val="56"/>
        </w:rPr>
      </w:pPr>
      <w:r w:rsidRPr="001F2839">
        <w:rPr>
          <w:i/>
          <w:color w:val="000000" w:themeColor="text1"/>
          <w:sz w:val="56"/>
          <w:szCs w:val="56"/>
        </w:rPr>
        <w:t>Carolyn Poe</w:t>
      </w:r>
    </w:p>
    <w:p w:rsidR="003C4F6E" w:rsidRPr="001F2839" w:rsidRDefault="003C4F6E" w:rsidP="003C4F6E">
      <w:pPr>
        <w:rPr>
          <w:color w:val="000000" w:themeColor="text1"/>
        </w:rPr>
      </w:pPr>
    </w:p>
    <w:p w:rsidR="003C4F6E" w:rsidRPr="001F2839" w:rsidRDefault="003C4F6E">
      <w:pPr>
        <w:rPr>
          <w:color w:val="000000" w:themeColor="text1"/>
        </w:rPr>
      </w:pPr>
      <w:r w:rsidRPr="001F2839">
        <w:rPr>
          <w:color w:val="000000" w:themeColor="text1"/>
        </w:rPr>
        <w:br w:type="page"/>
      </w:r>
    </w:p>
    <w:p w:rsidR="00B104AB" w:rsidRPr="001F2839" w:rsidRDefault="000D1291" w:rsidP="00301022">
      <w:pPr>
        <w:pStyle w:val="Title"/>
        <w:spacing w:after="480"/>
        <w:rPr>
          <w:color w:val="000000" w:themeColor="text1"/>
        </w:rPr>
      </w:pPr>
      <w:r w:rsidRPr="001F2839">
        <w:rPr>
          <w:noProof/>
          <w:color w:val="000000" w:themeColor="text1"/>
          <w:sz w:val="20"/>
          <w:szCs w:val="20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421640</wp:posOffset>
            </wp:positionH>
            <wp:positionV relativeFrom="paragraph">
              <wp:posOffset>717550</wp:posOffset>
            </wp:positionV>
            <wp:extent cx="955675" cy="1663700"/>
            <wp:effectExtent l="0" t="0" r="0" b="0"/>
            <wp:wrapThrough wrapText="bothSides">
              <wp:wrapPolygon edited="0">
                <wp:start x="0" y="0"/>
                <wp:lineTo x="0" y="21270"/>
                <wp:lineTo x="21098" y="21270"/>
                <wp:lineTo x="21098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olyn 200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675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04AB" w:rsidRPr="001F2839">
        <w:rPr>
          <w:color w:val="000000" w:themeColor="text1"/>
        </w:rPr>
        <w:t>Curriculum Vitae</w:t>
      </w:r>
    </w:p>
    <w:p w:rsidR="00B36F77" w:rsidRPr="001F2839" w:rsidRDefault="000D1291" w:rsidP="00B36F77">
      <w:pPr>
        <w:pStyle w:val="IntenseQuote"/>
        <w:pBdr>
          <w:bottom w:val="single" w:sz="4" w:space="0" w:color="4F81BD" w:themeColor="accent1"/>
        </w:pBdr>
        <w:spacing w:before="0" w:after="0"/>
        <w:ind w:left="3119"/>
        <w:rPr>
          <w:rFonts w:ascii="Trebuchet MS" w:hAnsi="Trebuchet MS"/>
          <w:color w:val="000000" w:themeColor="text1"/>
          <w:sz w:val="28"/>
          <w:szCs w:val="28"/>
        </w:rPr>
      </w:pPr>
      <w:r w:rsidRPr="001F2839">
        <w:rPr>
          <w:rFonts w:ascii="Trebuchet MS" w:hAnsi="Trebuchet MS"/>
          <w:noProof/>
          <w:color w:val="000000" w:themeColor="text1"/>
          <w:sz w:val="28"/>
          <w:szCs w:val="28"/>
          <w:lang w:eastAsia="en-NZ"/>
        </w:rPr>
        <w:t>Carolyn Poe</w:t>
      </w:r>
    </w:p>
    <w:p w:rsidR="00B36F77" w:rsidRPr="001F2839" w:rsidRDefault="00B36F77" w:rsidP="00B36F77">
      <w:pPr>
        <w:tabs>
          <w:tab w:val="right" w:pos="6663"/>
        </w:tabs>
        <w:spacing w:after="0"/>
        <w:ind w:left="4678"/>
        <w:rPr>
          <w:color w:val="000000" w:themeColor="text1"/>
        </w:rPr>
      </w:pPr>
    </w:p>
    <w:p w:rsidR="00B36F77" w:rsidRPr="001F2839" w:rsidRDefault="000D1291" w:rsidP="00B36F77">
      <w:pPr>
        <w:pStyle w:val="NoSpacing"/>
        <w:ind w:left="3402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3200 College Park Dr.</w:t>
      </w:r>
    </w:p>
    <w:p w:rsidR="00B36F77" w:rsidRPr="001F2839" w:rsidRDefault="000D1291" w:rsidP="00B36F77">
      <w:pPr>
        <w:pStyle w:val="NoSpacing"/>
        <w:ind w:left="3402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Conroe, Texas 77384</w:t>
      </w:r>
    </w:p>
    <w:p w:rsidR="00B36F77" w:rsidRPr="001F2839" w:rsidRDefault="00B36F77" w:rsidP="00B36F77">
      <w:pPr>
        <w:pStyle w:val="NoSpacing"/>
        <w:ind w:left="3402"/>
        <w:rPr>
          <w:b/>
          <w:color w:val="000000" w:themeColor="text1"/>
          <w:sz w:val="20"/>
          <w:szCs w:val="20"/>
        </w:rPr>
      </w:pPr>
    </w:p>
    <w:p w:rsidR="00B36F77" w:rsidRPr="001F2839" w:rsidRDefault="00B36F77" w:rsidP="00B36F77">
      <w:pPr>
        <w:pStyle w:val="NoSpacing"/>
        <w:ind w:left="3402"/>
        <w:rPr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>Mobile:</w:t>
      </w:r>
      <w:r w:rsidRPr="001F2839">
        <w:rPr>
          <w:color w:val="000000" w:themeColor="text1"/>
          <w:sz w:val="20"/>
          <w:szCs w:val="20"/>
        </w:rPr>
        <w:tab/>
      </w:r>
      <w:r w:rsidR="000D1291" w:rsidRPr="001F2839">
        <w:rPr>
          <w:color w:val="000000" w:themeColor="text1"/>
          <w:sz w:val="20"/>
          <w:szCs w:val="20"/>
        </w:rPr>
        <w:t>936-273-7481</w:t>
      </w:r>
    </w:p>
    <w:p w:rsidR="00B36F77" w:rsidRPr="001F2839" w:rsidRDefault="00B36F77" w:rsidP="00B36F77">
      <w:pPr>
        <w:pStyle w:val="NoSpacing"/>
        <w:ind w:left="3402"/>
        <w:rPr>
          <w:i/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>Email:</w:t>
      </w:r>
      <w:r w:rsidRPr="001F2839">
        <w:rPr>
          <w:color w:val="000000" w:themeColor="text1"/>
          <w:sz w:val="20"/>
          <w:szCs w:val="20"/>
        </w:rPr>
        <w:tab/>
      </w:r>
      <w:r w:rsidR="00A5123C" w:rsidRPr="001F2839">
        <w:rPr>
          <w:color w:val="000000" w:themeColor="text1"/>
          <w:sz w:val="20"/>
          <w:szCs w:val="20"/>
        </w:rPr>
        <w:t>c</w:t>
      </w:r>
      <w:r w:rsidR="000D1291" w:rsidRPr="001F2839">
        <w:rPr>
          <w:color w:val="000000" w:themeColor="text1"/>
          <w:sz w:val="20"/>
          <w:szCs w:val="20"/>
        </w:rPr>
        <w:t>arolyn.poe@lonestar.edu</w:t>
      </w:r>
      <w:r w:rsidRPr="001F2839">
        <w:rPr>
          <w:color w:val="000000" w:themeColor="text1"/>
          <w:sz w:val="20"/>
          <w:szCs w:val="20"/>
        </w:rPr>
        <w:t xml:space="preserve"> </w:t>
      </w:r>
    </w:p>
    <w:p w:rsidR="00B36F77" w:rsidRPr="001F2839" w:rsidRDefault="00B36F77" w:rsidP="00B36F77">
      <w:pPr>
        <w:pStyle w:val="NoSpacing"/>
        <w:ind w:left="3402"/>
        <w:rPr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>Website:</w:t>
      </w:r>
      <w:r w:rsidRPr="001F2839">
        <w:rPr>
          <w:color w:val="000000" w:themeColor="text1"/>
          <w:sz w:val="20"/>
          <w:szCs w:val="20"/>
        </w:rPr>
        <w:tab/>
      </w:r>
      <w:hyperlink r:id="rId12" w:history="1">
        <w:r w:rsidR="000D1291" w:rsidRPr="001F2839">
          <w:rPr>
            <w:rStyle w:val="Hyperlink"/>
            <w:color w:val="000000" w:themeColor="text1"/>
            <w:sz w:val="20"/>
            <w:szCs w:val="20"/>
          </w:rPr>
          <w:t>www.carolynpoe.com</w:t>
        </w:r>
      </w:hyperlink>
    </w:p>
    <w:p w:rsidR="000D1291" w:rsidRPr="001F2839" w:rsidRDefault="000D1291" w:rsidP="00B36F77">
      <w:pPr>
        <w:pStyle w:val="NoSpacing"/>
        <w:ind w:left="3402"/>
        <w:rPr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ab/>
      </w:r>
      <w:r w:rsidRPr="001F2839">
        <w:rPr>
          <w:b/>
          <w:color w:val="000000" w:themeColor="text1"/>
          <w:sz w:val="20"/>
          <w:szCs w:val="20"/>
        </w:rPr>
        <w:tab/>
      </w:r>
      <w:hyperlink r:id="rId13" w:history="1">
        <w:r w:rsidRPr="001F2839">
          <w:rPr>
            <w:rStyle w:val="Hyperlink"/>
            <w:b/>
            <w:color w:val="000000" w:themeColor="text1"/>
            <w:sz w:val="20"/>
            <w:szCs w:val="20"/>
          </w:rPr>
          <w:t>www.</w:t>
        </w:r>
        <w:r w:rsidRPr="001F2839">
          <w:rPr>
            <w:rStyle w:val="Hyperlink"/>
            <w:color w:val="000000" w:themeColor="text1"/>
            <w:sz w:val="20"/>
            <w:szCs w:val="20"/>
          </w:rPr>
          <w:t>lonestar.edu/blogs/cpoe</w:t>
        </w:r>
      </w:hyperlink>
      <w:r w:rsidRPr="001F2839">
        <w:rPr>
          <w:color w:val="000000" w:themeColor="text1"/>
          <w:sz w:val="20"/>
          <w:szCs w:val="20"/>
        </w:rPr>
        <w:t xml:space="preserve"> </w:t>
      </w:r>
    </w:p>
    <w:p w:rsidR="00B36F77" w:rsidRPr="001F2839" w:rsidRDefault="00B36F77" w:rsidP="00B36F77">
      <w:pPr>
        <w:pStyle w:val="NoSpacing"/>
        <w:ind w:left="3402"/>
        <w:rPr>
          <w:color w:val="000000" w:themeColor="text1"/>
          <w:sz w:val="20"/>
          <w:szCs w:val="20"/>
        </w:rPr>
      </w:pPr>
    </w:p>
    <w:p w:rsidR="00B36F77" w:rsidRPr="001F2839" w:rsidRDefault="00B36F77" w:rsidP="00B36F77">
      <w:pPr>
        <w:pStyle w:val="NoSpacing"/>
        <w:rPr>
          <w:color w:val="000000" w:themeColor="text1"/>
          <w:sz w:val="20"/>
          <w:szCs w:val="20"/>
        </w:rPr>
      </w:pPr>
    </w:p>
    <w:p w:rsidR="00301022" w:rsidRPr="001F2839" w:rsidRDefault="00301022" w:rsidP="00301022">
      <w:pPr>
        <w:pStyle w:val="NoSpacing"/>
        <w:rPr>
          <w:color w:val="000000" w:themeColor="text1"/>
        </w:rPr>
      </w:pPr>
    </w:p>
    <w:p w:rsidR="00F41130" w:rsidRPr="00E00103" w:rsidRDefault="004A1D71" w:rsidP="00F41130">
      <w:pPr>
        <w:pStyle w:val="Heading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Computer </w:t>
      </w:r>
      <w:r w:rsidR="00F41130" w:rsidRPr="00E00103">
        <w:rPr>
          <w:color w:val="000000" w:themeColor="text1"/>
          <w:sz w:val="28"/>
          <w:szCs w:val="28"/>
        </w:rPr>
        <w:t>Skills</w:t>
      </w:r>
    </w:p>
    <w:p w:rsidR="009358E8" w:rsidRPr="001F2839" w:rsidRDefault="009358E8" w:rsidP="00E32F1D">
      <w:pPr>
        <w:spacing w:after="0"/>
        <w:ind w:left="720"/>
        <w:rPr>
          <w:color w:val="000000" w:themeColor="text1"/>
        </w:rPr>
        <w:sectPr w:rsidR="009358E8" w:rsidRPr="001F2839" w:rsidSect="00B104A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41130" w:rsidRPr="001F2839" w:rsidRDefault="000D1291" w:rsidP="00E32F1D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lastRenderedPageBreak/>
        <w:t>Access</w:t>
      </w:r>
    </w:p>
    <w:p w:rsidR="00E32F1D" w:rsidRPr="001F2839" w:rsidRDefault="000D1291" w:rsidP="00E32F1D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Excel</w:t>
      </w:r>
    </w:p>
    <w:p w:rsidR="00E32F1D" w:rsidRPr="001F2839" w:rsidRDefault="000D1291" w:rsidP="00E32F1D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PowerPoint</w:t>
      </w:r>
    </w:p>
    <w:p w:rsidR="00E32F1D" w:rsidRPr="001F2839" w:rsidRDefault="000D1291" w:rsidP="00E32F1D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Word</w:t>
      </w:r>
    </w:p>
    <w:p w:rsidR="00F41130" w:rsidRPr="001F2839" w:rsidRDefault="000D1291" w:rsidP="00E32F1D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Cisco Routing</w:t>
      </w:r>
    </w:p>
    <w:p w:rsidR="00F41130" w:rsidRPr="001F2839" w:rsidRDefault="000D1291" w:rsidP="00E32F1D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Networking</w:t>
      </w:r>
    </w:p>
    <w:p w:rsidR="00F41130" w:rsidRPr="001F2839" w:rsidRDefault="000D1291" w:rsidP="00A5123C">
      <w:pPr>
        <w:spacing w:after="0"/>
        <w:ind w:firstLine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Cabling</w:t>
      </w:r>
    </w:p>
    <w:p w:rsidR="00F41130" w:rsidRPr="001F2839" w:rsidRDefault="000D1291" w:rsidP="009358E8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lastRenderedPageBreak/>
        <w:t>InDesign</w:t>
      </w:r>
    </w:p>
    <w:p w:rsidR="00F41130" w:rsidRPr="001F2839" w:rsidRDefault="000D1291" w:rsidP="009358E8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Photoshop</w:t>
      </w:r>
    </w:p>
    <w:p w:rsidR="00F41130" w:rsidRPr="001F2839" w:rsidRDefault="000D1291" w:rsidP="009358E8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Illustrator</w:t>
      </w:r>
    </w:p>
    <w:p w:rsidR="00F41130" w:rsidRPr="001F2839" w:rsidRDefault="000D1291" w:rsidP="009358E8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Colleague</w:t>
      </w:r>
    </w:p>
    <w:p w:rsidR="000D1291" w:rsidRPr="001F2839" w:rsidRDefault="000D1291" w:rsidP="009358E8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Visio</w:t>
      </w:r>
    </w:p>
    <w:p w:rsidR="000D1291" w:rsidRPr="001F2839" w:rsidRDefault="000D1291" w:rsidP="009358E8">
      <w:pPr>
        <w:spacing w:after="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 xml:space="preserve">OneNote </w:t>
      </w:r>
    </w:p>
    <w:p w:rsidR="009358E8" w:rsidRPr="001F2839" w:rsidRDefault="009358E8" w:rsidP="009358E8">
      <w:pPr>
        <w:spacing w:after="0"/>
        <w:rPr>
          <w:color w:val="000000" w:themeColor="text1"/>
        </w:rPr>
        <w:sectPr w:rsidR="009358E8" w:rsidRPr="001F2839" w:rsidSect="00B104AB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</w:p>
    <w:p w:rsidR="00E32F1D" w:rsidRPr="00E00103" w:rsidRDefault="00A86A6C" w:rsidP="00E32F1D">
      <w:pPr>
        <w:pStyle w:val="Heading3"/>
        <w:rPr>
          <w:color w:val="000000" w:themeColor="text1"/>
          <w:sz w:val="28"/>
          <w:szCs w:val="28"/>
        </w:rPr>
      </w:pPr>
      <w:commentRangeStart w:id="0"/>
      <w:r w:rsidRPr="00E00103">
        <w:rPr>
          <w:color w:val="000000" w:themeColor="text1"/>
          <w:sz w:val="28"/>
          <w:szCs w:val="28"/>
        </w:rPr>
        <w:lastRenderedPageBreak/>
        <w:t>Education</w:t>
      </w:r>
      <w:commentRangeEnd w:id="0"/>
      <w:r w:rsidR="004A1D71"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0"/>
      </w:r>
      <w:r w:rsidR="004A1D71">
        <w:rPr>
          <w:color w:val="000000" w:themeColor="text1"/>
          <w:sz w:val="28"/>
          <w:szCs w:val="28"/>
        </w:rPr>
        <w:t xml:space="preserve"> </w:t>
      </w:r>
    </w:p>
    <w:p w:rsidR="00B36F77" w:rsidRPr="00D43830" w:rsidRDefault="000D1291" w:rsidP="000D1291">
      <w:pPr>
        <w:spacing w:before="120" w:after="0"/>
        <w:ind w:left="1440" w:hanging="720"/>
        <w:rPr>
          <w:b/>
          <w:color w:val="000000" w:themeColor="text1"/>
          <w:sz w:val="20"/>
          <w:szCs w:val="20"/>
        </w:rPr>
      </w:pPr>
      <w:r w:rsidRPr="00D43830">
        <w:rPr>
          <w:b/>
          <w:color w:val="000000" w:themeColor="text1"/>
          <w:sz w:val="20"/>
          <w:szCs w:val="20"/>
        </w:rPr>
        <w:t xml:space="preserve">M. Ed </w:t>
      </w:r>
      <w:r w:rsidRPr="00D43830">
        <w:rPr>
          <w:b/>
          <w:color w:val="000000" w:themeColor="text1"/>
          <w:sz w:val="20"/>
          <w:szCs w:val="20"/>
        </w:rPr>
        <w:tab/>
        <w:t>Industrial Technology</w:t>
      </w:r>
      <w:r w:rsidR="002C4352" w:rsidRPr="00D43830">
        <w:rPr>
          <w:b/>
          <w:color w:val="000000" w:themeColor="text1"/>
          <w:sz w:val="20"/>
          <w:szCs w:val="20"/>
        </w:rPr>
        <w:tab/>
      </w:r>
      <w:r w:rsidR="002C4352" w:rsidRPr="00D43830">
        <w:rPr>
          <w:b/>
          <w:color w:val="000000" w:themeColor="text1"/>
          <w:sz w:val="20"/>
          <w:szCs w:val="20"/>
        </w:rPr>
        <w:tab/>
      </w:r>
      <w:ins w:id="1" w:author="Carolyn Poe" w:date="2010-10-27T08:26:00Z">
        <w:r w:rsidR="00D05754">
          <w:rPr>
            <w:b/>
            <w:color w:val="000000" w:themeColor="text1"/>
            <w:sz w:val="20"/>
            <w:szCs w:val="20"/>
          </w:rPr>
          <w:t>1994</w:t>
        </w:r>
      </w:ins>
      <w:r w:rsidR="002C4352" w:rsidRPr="00D43830">
        <w:rPr>
          <w:b/>
          <w:color w:val="000000" w:themeColor="text1"/>
          <w:sz w:val="20"/>
          <w:szCs w:val="20"/>
        </w:rPr>
        <w:tab/>
      </w:r>
      <w:r w:rsidR="002C4352" w:rsidRPr="00D43830">
        <w:rPr>
          <w:b/>
          <w:color w:val="000000" w:themeColor="text1"/>
          <w:sz w:val="20"/>
          <w:szCs w:val="20"/>
        </w:rPr>
        <w:tab/>
      </w:r>
      <w:r w:rsidR="002C4352" w:rsidRPr="00D43830">
        <w:rPr>
          <w:b/>
          <w:color w:val="000000" w:themeColor="text1"/>
          <w:sz w:val="20"/>
          <w:szCs w:val="20"/>
        </w:rPr>
        <w:tab/>
      </w:r>
      <w:r w:rsidRPr="00D43830">
        <w:rPr>
          <w:b/>
          <w:color w:val="000000" w:themeColor="text1"/>
          <w:sz w:val="20"/>
          <w:szCs w:val="20"/>
        </w:rPr>
        <w:br/>
        <w:t>Sam Houston State University</w:t>
      </w:r>
      <w:r w:rsidRPr="00D43830">
        <w:rPr>
          <w:b/>
          <w:color w:val="000000" w:themeColor="text1"/>
          <w:sz w:val="20"/>
          <w:szCs w:val="20"/>
        </w:rPr>
        <w:tab/>
      </w:r>
      <w:r w:rsidR="00B36F77" w:rsidRPr="00D43830">
        <w:rPr>
          <w:b/>
          <w:color w:val="000000" w:themeColor="text1"/>
          <w:sz w:val="20"/>
          <w:szCs w:val="20"/>
        </w:rPr>
        <w:t>.</w:t>
      </w:r>
    </w:p>
    <w:p w:rsidR="00B36F77" w:rsidRPr="00D43830" w:rsidRDefault="00B36F77" w:rsidP="00B36F77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0D1291" w:rsidRPr="00D43830" w:rsidRDefault="000D1291" w:rsidP="00B36F77">
      <w:pPr>
        <w:spacing w:before="120" w:after="0"/>
        <w:ind w:left="720"/>
        <w:rPr>
          <w:b/>
          <w:color w:val="000000" w:themeColor="text1"/>
          <w:sz w:val="20"/>
          <w:szCs w:val="20"/>
        </w:rPr>
      </w:pPr>
      <w:r w:rsidRPr="00D43830">
        <w:rPr>
          <w:b/>
          <w:color w:val="000000" w:themeColor="text1"/>
          <w:sz w:val="20"/>
          <w:szCs w:val="20"/>
        </w:rPr>
        <w:t>B.B.A. – Accounting</w:t>
      </w:r>
      <w:ins w:id="2" w:author="Carolyn Poe" w:date="2010-10-27T08:26:00Z">
        <w:r w:rsidR="00D05754">
          <w:rPr>
            <w:b/>
            <w:color w:val="000000" w:themeColor="text1"/>
            <w:sz w:val="20"/>
            <w:szCs w:val="20"/>
          </w:rPr>
          <w:tab/>
        </w:r>
        <w:r w:rsidR="00D05754">
          <w:rPr>
            <w:b/>
            <w:color w:val="000000" w:themeColor="text1"/>
            <w:sz w:val="20"/>
            <w:szCs w:val="20"/>
          </w:rPr>
          <w:tab/>
        </w:r>
        <w:r w:rsidR="00D05754">
          <w:rPr>
            <w:b/>
            <w:color w:val="000000" w:themeColor="text1"/>
            <w:sz w:val="20"/>
            <w:szCs w:val="20"/>
          </w:rPr>
          <w:tab/>
          <w:t>1982</w:t>
        </w:r>
      </w:ins>
      <w:r w:rsidRPr="00D43830">
        <w:rPr>
          <w:b/>
          <w:color w:val="000000" w:themeColor="text1"/>
          <w:sz w:val="20"/>
          <w:szCs w:val="20"/>
        </w:rPr>
        <w:br/>
      </w:r>
      <w:r w:rsidRPr="00D43830">
        <w:rPr>
          <w:b/>
          <w:color w:val="000000" w:themeColor="text1"/>
          <w:sz w:val="20"/>
          <w:szCs w:val="20"/>
        </w:rPr>
        <w:tab/>
        <w:t>Sam Houston State University</w:t>
      </w:r>
    </w:p>
    <w:p w:rsidR="00B36F77" w:rsidRPr="001F2839" w:rsidRDefault="000D1291" w:rsidP="00B36F77">
      <w:pPr>
        <w:spacing w:before="120" w:after="0"/>
        <w:ind w:left="720"/>
        <w:rPr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ab/>
      </w:r>
      <w:r w:rsidR="00B36F77" w:rsidRPr="001F2839">
        <w:rPr>
          <w:color w:val="000000" w:themeColor="text1"/>
          <w:sz w:val="20"/>
          <w:szCs w:val="20"/>
        </w:rPr>
        <w:tab/>
      </w:r>
    </w:p>
    <w:p w:rsidR="00E32F1D" w:rsidRPr="00A43C3E" w:rsidRDefault="001A3F22" w:rsidP="001A3F22">
      <w:pPr>
        <w:pStyle w:val="Heading3"/>
        <w:rPr>
          <w:color w:val="000000" w:themeColor="text1"/>
          <w:sz w:val="28"/>
          <w:szCs w:val="28"/>
          <w:lang w:val="es-ES"/>
        </w:rPr>
      </w:pPr>
      <w:r w:rsidRPr="00A43C3E">
        <w:rPr>
          <w:color w:val="000000" w:themeColor="text1"/>
          <w:sz w:val="28"/>
          <w:szCs w:val="28"/>
          <w:lang w:val="es-ES"/>
        </w:rPr>
        <w:t>Personal Website</w:t>
      </w:r>
    </w:p>
    <w:p w:rsidR="001A3F22" w:rsidRPr="002C4352" w:rsidRDefault="00C27F7C" w:rsidP="001A3F22">
      <w:pPr>
        <w:spacing w:after="0"/>
        <w:ind w:left="720"/>
        <w:rPr>
          <w:color w:val="000000" w:themeColor="text1"/>
          <w:sz w:val="20"/>
          <w:szCs w:val="20"/>
          <w:lang w:val="es-ES"/>
        </w:rPr>
      </w:pPr>
      <w:hyperlink r:id="rId15" w:history="1">
        <w:r w:rsidR="000D1291" w:rsidRPr="002C4352">
          <w:rPr>
            <w:rStyle w:val="Hyperlink"/>
            <w:color w:val="000000" w:themeColor="text1"/>
            <w:sz w:val="20"/>
            <w:szCs w:val="20"/>
            <w:lang w:val="es-ES"/>
          </w:rPr>
          <w:t>www.carolynpoe.com</w:t>
        </w:r>
      </w:hyperlink>
    </w:p>
    <w:p w:rsidR="000D1291" w:rsidRPr="002C4352" w:rsidRDefault="00FB1449" w:rsidP="001A3F22">
      <w:pPr>
        <w:spacing w:after="0"/>
        <w:ind w:left="720"/>
        <w:rPr>
          <w:color w:val="000000" w:themeColor="text1"/>
          <w:sz w:val="20"/>
          <w:szCs w:val="20"/>
          <w:lang w:val="es-ES"/>
        </w:rPr>
      </w:pPr>
      <w:hyperlink r:id="rId16" w:history="1">
        <w:r w:rsidR="000D1291" w:rsidRPr="002C4352">
          <w:rPr>
            <w:rStyle w:val="Hyperlink"/>
            <w:color w:val="000000" w:themeColor="text1"/>
            <w:sz w:val="20"/>
            <w:szCs w:val="20"/>
            <w:lang w:val="es-ES"/>
          </w:rPr>
          <w:t>www.lonestar.edu/blogs/cpoe</w:t>
        </w:r>
      </w:hyperlink>
    </w:p>
    <w:p w:rsidR="000D1291" w:rsidRPr="002C4352" w:rsidRDefault="000D1291" w:rsidP="001A3F22">
      <w:pPr>
        <w:spacing w:after="0"/>
        <w:ind w:left="720"/>
        <w:rPr>
          <w:color w:val="000000" w:themeColor="text1"/>
          <w:sz w:val="20"/>
          <w:szCs w:val="20"/>
          <w:lang w:val="es-ES"/>
        </w:rPr>
      </w:pPr>
    </w:p>
    <w:p w:rsidR="001A3F22" w:rsidRPr="00E00103" w:rsidRDefault="001A3F22" w:rsidP="000F4A0F">
      <w:pPr>
        <w:rPr>
          <w:color w:val="000000" w:themeColor="text1"/>
          <w:sz w:val="28"/>
          <w:szCs w:val="28"/>
        </w:rPr>
      </w:pPr>
      <w:r w:rsidRPr="00E00103">
        <w:rPr>
          <w:color w:val="000000" w:themeColor="text1"/>
          <w:sz w:val="28"/>
          <w:szCs w:val="28"/>
        </w:rPr>
        <w:t>Current Employment</w:t>
      </w:r>
    </w:p>
    <w:p w:rsidR="00404D63" w:rsidRPr="001F2839" w:rsidRDefault="000D1291" w:rsidP="00130AA0">
      <w:pPr>
        <w:tabs>
          <w:tab w:val="left" w:pos="3402"/>
        </w:tabs>
        <w:spacing w:after="0"/>
        <w:ind w:left="3402" w:hanging="2682"/>
        <w:rPr>
          <w:i/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>Department Chair/Professor</w:t>
      </w:r>
      <w:r w:rsidR="000F3F93" w:rsidRPr="001F2839">
        <w:rPr>
          <w:b/>
          <w:color w:val="000000" w:themeColor="text1"/>
          <w:sz w:val="20"/>
          <w:szCs w:val="20"/>
        </w:rPr>
        <w:t xml:space="preserve"> </w:t>
      </w:r>
      <w:r w:rsidR="00404D63" w:rsidRPr="001F2839">
        <w:rPr>
          <w:color w:val="000000" w:themeColor="text1"/>
          <w:sz w:val="20"/>
          <w:szCs w:val="20"/>
        </w:rPr>
        <w:tab/>
      </w:r>
      <w:r w:rsidRPr="001F2839">
        <w:rPr>
          <w:color w:val="000000" w:themeColor="text1"/>
          <w:sz w:val="20"/>
          <w:szCs w:val="20"/>
        </w:rPr>
        <w:t>Lone Star College - Montgomery</w:t>
      </w:r>
    </w:p>
    <w:p w:rsidR="00404D63" w:rsidRPr="001F2839" w:rsidRDefault="000D1291" w:rsidP="00F461A7">
      <w:pPr>
        <w:tabs>
          <w:tab w:val="left" w:pos="3402"/>
        </w:tabs>
        <w:spacing w:after="0"/>
        <w:ind w:left="720"/>
        <w:rPr>
          <w:color w:val="000000" w:themeColor="text1"/>
          <w:sz w:val="20"/>
          <w:szCs w:val="20"/>
        </w:rPr>
      </w:pPr>
      <w:proofErr w:type="gramStart"/>
      <w:r w:rsidRPr="001F2839">
        <w:rPr>
          <w:color w:val="000000" w:themeColor="text1"/>
          <w:sz w:val="20"/>
          <w:szCs w:val="20"/>
        </w:rPr>
        <w:t xml:space="preserve">Sept. 1998 </w:t>
      </w:r>
      <w:r w:rsidR="00D43830" w:rsidRPr="001F2839">
        <w:rPr>
          <w:color w:val="000000" w:themeColor="text1"/>
          <w:sz w:val="20"/>
          <w:szCs w:val="20"/>
        </w:rPr>
        <w:t>- Current</w:t>
      </w:r>
      <w:r w:rsidR="000F3F93" w:rsidRPr="001F2839">
        <w:rPr>
          <w:color w:val="000000" w:themeColor="text1"/>
          <w:sz w:val="20"/>
          <w:szCs w:val="20"/>
        </w:rPr>
        <w:t>.</w:t>
      </w:r>
      <w:proofErr w:type="gramEnd"/>
    </w:p>
    <w:p w:rsidR="00404D63" w:rsidRPr="001F2839" w:rsidRDefault="0003214D" w:rsidP="00404D63">
      <w:pPr>
        <w:spacing w:after="0"/>
        <w:ind w:left="720"/>
        <w:rPr>
          <w:i/>
          <w:color w:val="000000" w:themeColor="text1"/>
          <w:sz w:val="20"/>
          <w:szCs w:val="20"/>
        </w:rPr>
      </w:pPr>
      <w:r w:rsidRPr="001F2839">
        <w:rPr>
          <w:i/>
          <w:color w:val="000000" w:themeColor="text1"/>
          <w:sz w:val="20"/>
          <w:szCs w:val="20"/>
        </w:rPr>
        <w:t>For the past 7 years I hire</w:t>
      </w:r>
      <w:r w:rsidR="004A1D71">
        <w:rPr>
          <w:i/>
          <w:color w:val="000000" w:themeColor="text1"/>
          <w:sz w:val="20"/>
          <w:szCs w:val="20"/>
        </w:rPr>
        <w:t>d</w:t>
      </w:r>
      <w:r w:rsidRPr="001F2839">
        <w:rPr>
          <w:i/>
          <w:color w:val="000000" w:themeColor="text1"/>
          <w:sz w:val="20"/>
          <w:szCs w:val="20"/>
        </w:rPr>
        <w:t>, mentor</w:t>
      </w:r>
      <w:r w:rsidR="004A1D71">
        <w:rPr>
          <w:i/>
          <w:color w:val="000000" w:themeColor="text1"/>
          <w:sz w:val="20"/>
          <w:szCs w:val="20"/>
        </w:rPr>
        <w:t>ed</w:t>
      </w:r>
      <w:r w:rsidRPr="001F2839">
        <w:rPr>
          <w:i/>
          <w:color w:val="000000" w:themeColor="text1"/>
          <w:sz w:val="20"/>
          <w:szCs w:val="20"/>
        </w:rPr>
        <w:t xml:space="preserve"> and </w:t>
      </w:r>
      <w:r w:rsidR="004A1D71">
        <w:rPr>
          <w:i/>
          <w:color w:val="000000" w:themeColor="text1"/>
          <w:sz w:val="20"/>
          <w:szCs w:val="20"/>
        </w:rPr>
        <w:t>supervised</w:t>
      </w:r>
      <w:r w:rsidR="004A1D71" w:rsidRPr="001F2839">
        <w:rPr>
          <w:i/>
          <w:color w:val="000000" w:themeColor="text1"/>
          <w:sz w:val="20"/>
          <w:szCs w:val="20"/>
        </w:rPr>
        <w:t xml:space="preserve"> </w:t>
      </w:r>
      <w:r w:rsidRPr="001F2839">
        <w:rPr>
          <w:i/>
          <w:color w:val="000000" w:themeColor="text1"/>
          <w:sz w:val="20"/>
          <w:szCs w:val="20"/>
        </w:rPr>
        <w:t>39 adjuncts in 9 departments.  Schedule</w:t>
      </w:r>
      <w:r w:rsidR="004A1D71">
        <w:rPr>
          <w:i/>
          <w:color w:val="000000" w:themeColor="text1"/>
          <w:sz w:val="20"/>
          <w:szCs w:val="20"/>
        </w:rPr>
        <w:t>d</w:t>
      </w:r>
      <w:r w:rsidRPr="001F2839">
        <w:rPr>
          <w:i/>
          <w:color w:val="000000" w:themeColor="text1"/>
          <w:sz w:val="20"/>
          <w:szCs w:val="20"/>
        </w:rPr>
        <w:t xml:space="preserve"> </w:t>
      </w:r>
      <w:r w:rsidR="002C4352">
        <w:rPr>
          <w:i/>
          <w:color w:val="000000" w:themeColor="text1"/>
          <w:sz w:val="20"/>
          <w:szCs w:val="20"/>
        </w:rPr>
        <w:t>all classes for the departments</w:t>
      </w:r>
      <w:proofErr w:type="gramStart"/>
      <w:r w:rsidR="002C4352">
        <w:rPr>
          <w:i/>
          <w:color w:val="000000" w:themeColor="text1"/>
          <w:sz w:val="20"/>
          <w:szCs w:val="20"/>
        </w:rPr>
        <w:t xml:space="preserve">, </w:t>
      </w:r>
      <w:r w:rsidR="004A1D71">
        <w:rPr>
          <w:i/>
          <w:color w:val="000000" w:themeColor="text1"/>
          <w:sz w:val="20"/>
          <w:szCs w:val="20"/>
        </w:rPr>
        <w:t xml:space="preserve"> met</w:t>
      </w:r>
      <w:proofErr w:type="gramEnd"/>
      <w:r w:rsidR="004A1D71">
        <w:rPr>
          <w:i/>
          <w:color w:val="000000" w:themeColor="text1"/>
          <w:sz w:val="20"/>
          <w:szCs w:val="20"/>
        </w:rPr>
        <w:t xml:space="preserve"> </w:t>
      </w:r>
      <w:r w:rsidR="002C4352">
        <w:rPr>
          <w:i/>
          <w:color w:val="000000" w:themeColor="text1"/>
          <w:sz w:val="20"/>
          <w:szCs w:val="20"/>
        </w:rPr>
        <w:t>with book reps, purchase</w:t>
      </w:r>
      <w:r w:rsidR="004A1D71">
        <w:rPr>
          <w:i/>
          <w:color w:val="000000" w:themeColor="text1"/>
          <w:sz w:val="20"/>
          <w:szCs w:val="20"/>
        </w:rPr>
        <w:t>d</w:t>
      </w:r>
      <w:r w:rsidR="002C4352">
        <w:rPr>
          <w:i/>
          <w:color w:val="000000" w:themeColor="text1"/>
          <w:sz w:val="20"/>
          <w:szCs w:val="20"/>
        </w:rPr>
        <w:t xml:space="preserve"> books </w:t>
      </w:r>
      <w:r w:rsidRPr="001F2839">
        <w:rPr>
          <w:i/>
          <w:color w:val="000000" w:themeColor="text1"/>
          <w:sz w:val="20"/>
          <w:szCs w:val="20"/>
        </w:rPr>
        <w:t xml:space="preserve">and </w:t>
      </w:r>
      <w:r w:rsidR="004A1D71">
        <w:rPr>
          <w:i/>
          <w:color w:val="000000" w:themeColor="text1"/>
          <w:sz w:val="20"/>
          <w:szCs w:val="20"/>
        </w:rPr>
        <w:t>taught</w:t>
      </w:r>
      <w:r w:rsidR="004A1D71" w:rsidRPr="001F2839">
        <w:rPr>
          <w:i/>
          <w:color w:val="000000" w:themeColor="text1"/>
          <w:sz w:val="20"/>
          <w:szCs w:val="20"/>
        </w:rPr>
        <w:t xml:space="preserve"> </w:t>
      </w:r>
      <w:r w:rsidRPr="001F2839">
        <w:rPr>
          <w:i/>
          <w:color w:val="000000" w:themeColor="text1"/>
          <w:sz w:val="20"/>
          <w:szCs w:val="20"/>
        </w:rPr>
        <w:t xml:space="preserve">at least one course per semester. </w:t>
      </w:r>
      <w:r w:rsidR="004A1D71">
        <w:rPr>
          <w:i/>
          <w:color w:val="000000" w:themeColor="text1"/>
          <w:sz w:val="20"/>
          <w:szCs w:val="20"/>
        </w:rPr>
        <w:t xml:space="preserve"> </w:t>
      </w:r>
      <w:proofErr w:type="gramStart"/>
      <w:r w:rsidR="004A1D71">
        <w:rPr>
          <w:i/>
          <w:color w:val="000000" w:themeColor="text1"/>
          <w:sz w:val="20"/>
          <w:szCs w:val="20"/>
        </w:rPr>
        <w:t>Worked on committees as assigned and needed.</w:t>
      </w:r>
      <w:proofErr w:type="gramEnd"/>
      <w:r w:rsidR="004A1D71">
        <w:rPr>
          <w:i/>
          <w:color w:val="000000" w:themeColor="text1"/>
          <w:sz w:val="20"/>
          <w:szCs w:val="20"/>
        </w:rPr>
        <w:t xml:space="preserve">  </w:t>
      </w:r>
      <w:proofErr w:type="gramStart"/>
      <w:r w:rsidR="004A1D71">
        <w:rPr>
          <w:i/>
          <w:color w:val="000000" w:themeColor="text1"/>
          <w:sz w:val="20"/>
          <w:szCs w:val="20"/>
        </w:rPr>
        <w:t>Served as Campus Angel mentor.</w:t>
      </w:r>
      <w:proofErr w:type="gramEnd"/>
    </w:p>
    <w:p w:rsidR="00F461A7" w:rsidRPr="001F2839" w:rsidRDefault="00F461A7" w:rsidP="00404D63">
      <w:pPr>
        <w:spacing w:after="0"/>
        <w:ind w:left="720"/>
        <w:rPr>
          <w:i/>
          <w:color w:val="000000" w:themeColor="text1"/>
          <w:sz w:val="20"/>
          <w:szCs w:val="20"/>
        </w:rPr>
      </w:pPr>
    </w:p>
    <w:p w:rsidR="00A5123C" w:rsidRPr="001F2839" w:rsidRDefault="00A5123C" w:rsidP="00404D63">
      <w:pPr>
        <w:spacing w:after="0"/>
        <w:ind w:left="720"/>
        <w:rPr>
          <w:b/>
          <w:color w:val="000000" w:themeColor="text1"/>
          <w:sz w:val="20"/>
          <w:szCs w:val="20"/>
          <w:u w:val="single"/>
        </w:rPr>
      </w:pPr>
    </w:p>
    <w:p w:rsidR="00F461A7" w:rsidRPr="001F2839" w:rsidRDefault="00F461A7" w:rsidP="00404D63">
      <w:pPr>
        <w:spacing w:after="0"/>
        <w:ind w:left="720"/>
        <w:rPr>
          <w:color w:val="000000" w:themeColor="text1"/>
          <w:sz w:val="20"/>
          <w:szCs w:val="20"/>
          <w:u w:val="single"/>
        </w:rPr>
      </w:pPr>
      <w:r w:rsidRPr="001F2839">
        <w:rPr>
          <w:b/>
          <w:color w:val="000000" w:themeColor="text1"/>
          <w:sz w:val="20"/>
          <w:szCs w:val="20"/>
          <w:u w:val="single"/>
        </w:rPr>
        <w:t>Employer Contact</w:t>
      </w:r>
    </w:p>
    <w:p w:rsidR="00F461A7" w:rsidRPr="002C4352" w:rsidRDefault="000F3F93" w:rsidP="00404D63">
      <w:pPr>
        <w:spacing w:after="0"/>
        <w:ind w:left="720"/>
        <w:rPr>
          <w:b/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ab/>
      </w:r>
      <w:r w:rsidR="0003214D" w:rsidRPr="002C4352">
        <w:rPr>
          <w:b/>
          <w:color w:val="000000" w:themeColor="text1"/>
          <w:sz w:val="20"/>
          <w:szCs w:val="20"/>
        </w:rPr>
        <w:t>Becky Gustamante, Dean</w:t>
      </w:r>
    </w:p>
    <w:p w:rsidR="00F461A7" w:rsidRPr="002C4352" w:rsidRDefault="00F461A7" w:rsidP="00806163">
      <w:pPr>
        <w:tabs>
          <w:tab w:val="left" w:pos="1418"/>
          <w:tab w:val="left" w:pos="2268"/>
          <w:tab w:val="left" w:pos="4253"/>
          <w:tab w:val="left" w:pos="5387"/>
        </w:tabs>
        <w:spacing w:after="0"/>
        <w:ind w:left="720"/>
        <w:rPr>
          <w:color w:val="000000" w:themeColor="text1"/>
          <w:sz w:val="20"/>
          <w:szCs w:val="20"/>
        </w:rPr>
      </w:pPr>
      <w:r w:rsidRPr="002C4352">
        <w:rPr>
          <w:color w:val="000000" w:themeColor="text1"/>
          <w:sz w:val="20"/>
          <w:szCs w:val="20"/>
        </w:rPr>
        <w:tab/>
      </w:r>
      <w:r w:rsidR="008C5002" w:rsidRPr="002C4352">
        <w:rPr>
          <w:color w:val="000000" w:themeColor="text1"/>
          <w:sz w:val="20"/>
          <w:szCs w:val="20"/>
        </w:rPr>
        <w:t>Email:</w:t>
      </w:r>
      <w:r w:rsidR="000F3F93" w:rsidRPr="002C4352">
        <w:rPr>
          <w:color w:val="000000" w:themeColor="text1"/>
          <w:sz w:val="20"/>
          <w:szCs w:val="20"/>
        </w:rPr>
        <w:tab/>
      </w:r>
      <w:r w:rsidR="00F26E4A" w:rsidRPr="002C4352">
        <w:rPr>
          <w:color w:val="000000" w:themeColor="text1"/>
          <w:sz w:val="20"/>
          <w:szCs w:val="20"/>
        </w:rPr>
        <w:t>bgustamante@lonestar.edu</w:t>
      </w:r>
    </w:p>
    <w:p w:rsidR="00CD32AD" w:rsidRPr="001F2839" w:rsidRDefault="00CD32AD" w:rsidP="00806163">
      <w:pPr>
        <w:tabs>
          <w:tab w:val="left" w:pos="1418"/>
          <w:tab w:val="left" w:pos="2268"/>
          <w:tab w:val="left" w:pos="4253"/>
          <w:tab w:val="left" w:pos="5387"/>
        </w:tabs>
        <w:spacing w:after="0"/>
        <w:ind w:left="720"/>
        <w:rPr>
          <w:color w:val="000000" w:themeColor="text1"/>
          <w:sz w:val="20"/>
          <w:szCs w:val="20"/>
        </w:rPr>
      </w:pPr>
      <w:r w:rsidRPr="002C4352">
        <w:rPr>
          <w:color w:val="000000" w:themeColor="text1"/>
          <w:sz w:val="20"/>
          <w:szCs w:val="20"/>
        </w:rPr>
        <w:tab/>
      </w:r>
      <w:r w:rsidRPr="001F2839">
        <w:rPr>
          <w:color w:val="000000" w:themeColor="text1"/>
          <w:sz w:val="20"/>
          <w:szCs w:val="20"/>
        </w:rPr>
        <w:t>Ph</w:t>
      </w:r>
      <w:r w:rsidR="00F26E4A" w:rsidRPr="001F2839">
        <w:rPr>
          <w:color w:val="000000" w:themeColor="text1"/>
          <w:sz w:val="20"/>
          <w:szCs w:val="20"/>
        </w:rPr>
        <w:t>one</w:t>
      </w:r>
      <w:r w:rsidRPr="001F2839">
        <w:rPr>
          <w:color w:val="000000" w:themeColor="text1"/>
          <w:sz w:val="20"/>
          <w:szCs w:val="20"/>
        </w:rPr>
        <w:t>:</w:t>
      </w:r>
      <w:r w:rsidRPr="001F2839">
        <w:rPr>
          <w:color w:val="000000" w:themeColor="text1"/>
          <w:sz w:val="20"/>
          <w:szCs w:val="20"/>
        </w:rPr>
        <w:tab/>
      </w:r>
      <w:r w:rsidR="00F26E4A" w:rsidRPr="001F2839">
        <w:rPr>
          <w:color w:val="000000" w:themeColor="text1"/>
          <w:sz w:val="20"/>
          <w:szCs w:val="20"/>
        </w:rPr>
        <w:t>936-273-7321</w:t>
      </w:r>
      <w:r w:rsidR="008C5002" w:rsidRPr="001F2839">
        <w:rPr>
          <w:color w:val="000000" w:themeColor="text1"/>
          <w:sz w:val="20"/>
          <w:szCs w:val="20"/>
        </w:rPr>
        <w:tab/>
      </w:r>
    </w:p>
    <w:p w:rsidR="00E32F1D" w:rsidRPr="00E00103" w:rsidRDefault="00E32F1D" w:rsidP="00E32F1D">
      <w:pPr>
        <w:pStyle w:val="Heading3"/>
        <w:rPr>
          <w:color w:val="000000" w:themeColor="text1"/>
          <w:sz w:val="28"/>
          <w:szCs w:val="28"/>
        </w:rPr>
      </w:pPr>
      <w:r w:rsidRPr="00E00103">
        <w:rPr>
          <w:color w:val="000000" w:themeColor="text1"/>
          <w:sz w:val="28"/>
          <w:szCs w:val="28"/>
        </w:rPr>
        <w:lastRenderedPageBreak/>
        <w:t xml:space="preserve">Work </w:t>
      </w:r>
      <w:commentRangeStart w:id="3"/>
      <w:r w:rsidRPr="00E00103">
        <w:rPr>
          <w:color w:val="000000" w:themeColor="text1"/>
          <w:sz w:val="28"/>
          <w:szCs w:val="28"/>
        </w:rPr>
        <w:t>History</w:t>
      </w:r>
      <w:commentRangeEnd w:id="3"/>
      <w:r w:rsidR="004A1D71"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3"/>
      </w:r>
      <w:r w:rsidR="004A1D71">
        <w:rPr>
          <w:color w:val="000000" w:themeColor="text1"/>
          <w:sz w:val="28"/>
          <w:szCs w:val="28"/>
        </w:rPr>
        <w:t xml:space="preserve"> </w:t>
      </w:r>
    </w:p>
    <w:p w:rsidR="000F3F93" w:rsidRPr="001F2839" w:rsidRDefault="000F3F93" w:rsidP="000F3F93">
      <w:pPr>
        <w:tabs>
          <w:tab w:val="left" w:pos="3402"/>
        </w:tabs>
        <w:spacing w:after="0"/>
        <w:ind w:left="720"/>
        <w:rPr>
          <w:b/>
          <w:color w:val="000000" w:themeColor="text1"/>
          <w:sz w:val="20"/>
          <w:szCs w:val="20"/>
        </w:rPr>
      </w:pPr>
    </w:p>
    <w:p w:rsidR="000F3F93" w:rsidRPr="001F2839" w:rsidRDefault="00F26E4A" w:rsidP="000F3F93">
      <w:pPr>
        <w:tabs>
          <w:tab w:val="left" w:pos="3402"/>
        </w:tabs>
        <w:spacing w:after="0"/>
        <w:ind w:left="3402" w:hanging="2682"/>
        <w:rPr>
          <w:i/>
          <w:color w:val="000000" w:themeColor="text1"/>
          <w:sz w:val="20"/>
          <w:szCs w:val="20"/>
        </w:rPr>
      </w:pPr>
      <w:r w:rsidRPr="001F2839">
        <w:rPr>
          <w:b/>
          <w:color w:val="000000" w:themeColor="text1"/>
          <w:sz w:val="20"/>
          <w:szCs w:val="20"/>
        </w:rPr>
        <w:t>Instructor</w:t>
      </w:r>
      <w:r w:rsidR="000F3F93" w:rsidRPr="001F2839">
        <w:rPr>
          <w:b/>
          <w:color w:val="000000" w:themeColor="text1"/>
          <w:sz w:val="20"/>
          <w:szCs w:val="20"/>
        </w:rPr>
        <w:t xml:space="preserve"> </w:t>
      </w:r>
      <w:r w:rsidR="000F3F93" w:rsidRPr="001F2839">
        <w:rPr>
          <w:color w:val="000000" w:themeColor="text1"/>
          <w:sz w:val="20"/>
          <w:szCs w:val="20"/>
        </w:rPr>
        <w:tab/>
      </w:r>
      <w:r w:rsidRPr="001F2839">
        <w:rPr>
          <w:color w:val="000000" w:themeColor="text1"/>
          <w:sz w:val="20"/>
          <w:szCs w:val="20"/>
        </w:rPr>
        <w:t>Windham School District – Huntsville Unit</w:t>
      </w:r>
    </w:p>
    <w:p w:rsidR="000F3F93" w:rsidRPr="001F2839" w:rsidRDefault="00F26E4A" w:rsidP="000F3F93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July 1988 – Sept 1998</w:t>
      </w:r>
    </w:p>
    <w:p w:rsidR="000F3F93" w:rsidRPr="00E00103" w:rsidRDefault="00F26E4A" w:rsidP="000F3F93">
      <w:pPr>
        <w:spacing w:after="0"/>
        <w:ind w:left="720"/>
        <w:rPr>
          <w:color w:val="000000" w:themeColor="text1"/>
        </w:rPr>
      </w:pPr>
      <w:proofErr w:type="gramStart"/>
      <w:r w:rsidRPr="00E00103">
        <w:rPr>
          <w:color w:val="000000" w:themeColor="text1"/>
        </w:rPr>
        <w:t>Taught inmates computer applications course</w:t>
      </w:r>
      <w:r w:rsidR="004A1D71">
        <w:rPr>
          <w:color w:val="000000" w:themeColor="text1"/>
        </w:rPr>
        <w:t>s</w:t>
      </w:r>
      <w:r w:rsidRPr="00E00103">
        <w:rPr>
          <w:color w:val="000000" w:themeColor="text1"/>
        </w:rPr>
        <w:t>.</w:t>
      </w:r>
      <w:proofErr w:type="gramEnd"/>
    </w:p>
    <w:p w:rsidR="000F3F93" w:rsidRPr="001F2839" w:rsidRDefault="000F3F93" w:rsidP="000F3F93">
      <w:pPr>
        <w:tabs>
          <w:tab w:val="left" w:pos="3402"/>
        </w:tabs>
        <w:spacing w:after="0"/>
        <w:ind w:left="720"/>
        <w:rPr>
          <w:b/>
          <w:color w:val="000000" w:themeColor="text1"/>
          <w:sz w:val="20"/>
          <w:szCs w:val="20"/>
        </w:rPr>
      </w:pPr>
    </w:p>
    <w:p w:rsidR="000F3F93" w:rsidRPr="001F2839" w:rsidRDefault="00F26E4A" w:rsidP="00E00103">
      <w:pPr>
        <w:spacing w:after="0"/>
        <w:ind w:left="720"/>
        <w:rPr>
          <w:i/>
          <w:color w:val="000000" w:themeColor="text1"/>
          <w:sz w:val="20"/>
          <w:szCs w:val="20"/>
        </w:rPr>
      </w:pPr>
      <w:proofErr w:type="gramStart"/>
      <w:r w:rsidRPr="001F2839">
        <w:rPr>
          <w:b/>
          <w:color w:val="000000" w:themeColor="text1"/>
          <w:sz w:val="20"/>
          <w:szCs w:val="20"/>
        </w:rPr>
        <w:t>Administrative Assistant.</w:t>
      </w:r>
      <w:proofErr w:type="gramEnd"/>
      <w:r w:rsidRPr="001F2839">
        <w:rPr>
          <w:b/>
          <w:color w:val="000000" w:themeColor="text1"/>
          <w:sz w:val="20"/>
          <w:szCs w:val="20"/>
        </w:rPr>
        <w:tab/>
      </w:r>
      <w:r w:rsidR="000F3F93" w:rsidRPr="001F2839">
        <w:rPr>
          <w:b/>
          <w:color w:val="000000" w:themeColor="text1"/>
          <w:sz w:val="20"/>
          <w:szCs w:val="20"/>
        </w:rPr>
        <w:t xml:space="preserve"> </w:t>
      </w:r>
      <w:r w:rsidR="000F3F93" w:rsidRPr="001F2839">
        <w:rPr>
          <w:color w:val="000000" w:themeColor="text1"/>
          <w:sz w:val="20"/>
          <w:szCs w:val="20"/>
        </w:rPr>
        <w:tab/>
      </w:r>
      <w:r w:rsidR="002C4352">
        <w:rPr>
          <w:color w:val="000000" w:themeColor="text1"/>
          <w:sz w:val="20"/>
          <w:szCs w:val="20"/>
        </w:rPr>
        <w:t>Fischbach &amp;</w:t>
      </w:r>
      <w:r w:rsidRPr="001F2839">
        <w:rPr>
          <w:color w:val="000000" w:themeColor="text1"/>
          <w:sz w:val="20"/>
          <w:szCs w:val="20"/>
        </w:rPr>
        <w:t xml:space="preserve"> Moore (Moore, Inc.) </w:t>
      </w:r>
    </w:p>
    <w:p w:rsidR="000F3F93" w:rsidRPr="001F2839" w:rsidRDefault="00F26E4A" w:rsidP="000F3F93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Jan 1963 – July 1982</w:t>
      </w:r>
    </w:p>
    <w:p w:rsidR="000F3F93" w:rsidRPr="001F2839" w:rsidRDefault="00F26E4A" w:rsidP="000F3F93">
      <w:pPr>
        <w:spacing w:after="0"/>
        <w:ind w:left="720"/>
        <w:rPr>
          <w:i/>
          <w:color w:val="000000" w:themeColor="text1"/>
          <w:sz w:val="20"/>
          <w:szCs w:val="20"/>
        </w:rPr>
      </w:pPr>
      <w:proofErr w:type="gramStart"/>
      <w:r w:rsidRPr="00E00103">
        <w:rPr>
          <w:color w:val="000000" w:themeColor="text1"/>
        </w:rPr>
        <w:t xml:space="preserve">Worked as an administrative assistant at various locations </w:t>
      </w:r>
      <w:r w:rsidR="004A1D71">
        <w:rPr>
          <w:color w:val="000000" w:themeColor="text1"/>
        </w:rPr>
        <w:t>including</w:t>
      </w:r>
      <w:r w:rsidRPr="00E00103">
        <w:rPr>
          <w:color w:val="000000" w:themeColor="text1"/>
        </w:rPr>
        <w:t xml:space="preserve"> Dallas, Texas, Honolulu, Hawaii, Houston, Texas, </w:t>
      </w:r>
      <w:r w:rsidR="00D43830" w:rsidRPr="00E00103">
        <w:rPr>
          <w:color w:val="000000" w:themeColor="text1"/>
        </w:rPr>
        <w:t>Minneapolis</w:t>
      </w:r>
      <w:r w:rsidRPr="00E00103">
        <w:rPr>
          <w:color w:val="000000" w:themeColor="text1"/>
        </w:rPr>
        <w:t xml:space="preserve">, </w:t>
      </w:r>
      <w:r w:rsidR="00D43830" w:rsidRPr="00E00103">
        <w:rPr>
          <w:color w:val="000000" w:themeColor="text1"/>
        </w:rPr>
        <w:t>MN</w:t>
      </w:r>
      <w:r w:rsidR="004A1D71">
        <w:rPr>
          <w:color w:val="000000" w:themeColor="text1"/>
        </w:rPr>
        <w:t>, and</w:t>
      </w:r>
      <w:r w:rsidRPr="00E00103">
        <w:rPr>
          <w:color w:val="000000" w:themeColor="text1"/>
        </w:rPr>
        <w:t xml:space="preserve"> Tulsa, Ok.</w:t>
      </w:r>
      <w:proofErr w:type="gramEnd"/>
      <w:r w:rsidRPr="00E00103">
        <w:rPr>
          <w:color w:val="000000" w:themeColor="text1"/>
        </w:rPr>
        <w:t xml:space="preserve">   The company bid and was the project manager on multimillion dollar construction projects that included power plants, copper plants, </w:t>
      </w:r>
      <w:proofErr w:type="gramStart"/>
      <w:r w:rsidR="001F2839" w:rsidRPr="00E00103">
        <w:rPr>
          <w:color w:val="000000" w:themeColor="text1"/>
        </w:rPr>
        <w:t>automotive</w:t>
      </w:r>
      <w:proofErr w:type="gramEnd"/>
      <w:r w:rsidRPr="00E00103">
        <w:rPr>
          <w:color w:val="000000" w:themeColor="text1"/>
        </w:rPr>
        <w:t xml:space="preserve"> plant and sewer plants</w:t>
      </w:r>
      <w:r w:rsidRPr="001F2839">
        <w:rPr>
          <w:i/>
          <w:color w:val="000000" w:themeColor="text1"/>
          <w:sz w:val="20"/>
          <w:szCs w:val="20"/>
        </w:rPr>
        <w:t>.</w:t>
      </w:r>
    </w:p>
    <w:p w:rsidR="00F26E4A" w:rsidRPr="001F2839" w:rsidRDefault="00F26E4A" w:rsidP="000F3F93">
      <w:pPr>
        <w:spacing w:after="0"/>
        <w:ind w:left="720"/>
        <w:rPr>
          <w:i/>
          <w:color w:val="000000" w:themeColor="text1"/>
          <w:sz w:val="20"/>
          <w:szCs w:val="20"/>
        </w:rPr>
      </w:pPr>
    </w:p>
    <w:p w:rsidR="00F26E4A" w:rsidRPr="00E00103" w:rsidRDefault="00F26E4A" w:rsidP="000F3F93">
      <w:pPr>
        <w:spacing w:after="0"/>
        <w:ind w:left="720"/>
        <w:rPr>
          <w:b/>
          <w:color w:val="000000" w:themeColor="text1"/>
          <w:sz w:val="24"/>
          <w:szCs w:val="24"/>
        </w:rPr>
      </w:pPr>
      <w:r w:rsidRPr="00E00103">
        <w:rPr>
          <w:b/>
          <w:color w:val="000000" w:themeColor="text1"/>
          <w:sz w:val="24"/>
          <w:szCs w:val="24"/>
        </w:rPr>
        <w:t>Entrepreneur</w:t>
      </w:r>
    </w:p>
    <w:p w:rsidR="00F26E4A" w:rsidRPr="001F2839" w:rsidRDefault="00F26E4A" w:rsidP="000F3F93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C20803" w:rsidRPr="001F2839" w:rsidRDefault="00F26E4A" w:rsidP="000F3F93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 xml:space="preserve">1963 – 1967 </w:t>
      </w:r>
      <w:r w:rsidRPr="001F2839">
        <w:rPr>
          <w:color w:val="000000" w:themeColor="text1"/>
          <w:sz w:val="20"/>
          <w:szCs w:val="20"/>
        </w:rPr>
        <w:tab/>
        <w:t>Owned and operated a beauty shop/boutique</w:t>
      </w:r>
      <w:r w:rsidR="00C20803" w:rsidRPr="001F2839">
        <w:rPr>
          <w:color w:val="000000" w:themeColor="text1"/>
          <w:sz w:val="20"/>
          <w:szCs w:val="20"/>
        </w:rPr>
        <w:t xml:space="preserve">, Houston, </w:t>
      </w:r>
      <w:r w:rsidR="00D43830" w:rsidRPr="001F2839">
        <w:rPr>
          <w:color w:val="000000" w:themeColor="text1"/>
          <w:sz w:val="20"/>
          <w:szCs w:val="20"/>
        </w:rPr>
        <w:t>TX</w:t>
      </w:r>
      <w:r w:rsidR="00C20803" w:rsidRPr="001F2839">
        <w:rPr>
          <w:color w:val="000000" w:themeColor="text1"/>
          <w:sz w:val="20"/>
          <w:szCs w:val="20"/>
        </w:rPr>
        <w:t xml:space="preserve">. – </w:t>
      </w:r>
    </w:p>
    <w:p w:rsidR="00C20803" w:rsidRPr="001F2839" w:rsidRDefault="00C20803" w:rsidP="00C20803">
      <w:pPr>
        <w:spacing w:after="0"/>
        <w:ind w:left="1440" w:firstLine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Texas Cosmetology License # 123077</w:t>
      </w:r>
    </w:p>
    <w:p w:rsidR="00F26E4A" w:rsidRPr="001F2839" w:rsidRDefault="00F26E4A" w:rsidP="000F3F93">
      <w:pPr>
        <w:spacing w:after="0"/>
        <w:ind w:left="720"/>
        <w:rPr>
          <w:color w:val="000000" w:themeColor="text1"/>
          <w:sz w:val="20"/>
          <w:szCs w:val="20"/>
        </w:rPr>
      </w:pPr>
      <w:r w:rsidRPr="001F2839">
        <w:rPr>
          <w:color w:val="000000" w:themeColor="text1"/>
          <w:sz w:val="20"/>
          <w:szCs w:val="20"/>
        </w:rPr>
        <w:t>1969 – 1971</w:t>
      </w:r>
      <w:r w:rsidRPr="001F2839">
        <w:rPr>
          <w:color w:val="000000" w:themeColor="text1"/>
          <w:sz w:val="20"/>
          <w:szCs w:val="20"/>
        </w:rPr>
        <w:tab/>
        <w:t>Owned Fun Land Depot</w:t>
      </w:r>
      <w:r w:rsidR="00C20803" w:rsidRPr="001F2839">
        <w:rPr>
          <w:color w:val="000000" w:themeColor="text1"/>
          <w:sz w:val="20"/>
          <w:szCs w:val="20"/>
        </w:rPr>
        <w:t xml:space="preserve"> Day Care Center, Houston, </w:t>
      </w:r>
      <w:r w:rsidR="00D43830" w:rsidRPr="001F2839">
        <w:rPr>
          <w:color w:val="000000" w:themeColor="text1"/>
          <w:sz w:val="20"/>
          <w:szCs w:val="20"/>
        </w:rPr>
        <w:t>TX</w:t>
      </w:r>
      <w:r w:rsidR="00C20803" w:rsidRPr="001F2839">
        <w:rPr>
          <w:color w:val="000000" w:themeColor="text1"/>
          <w:sz w:val="20"/>
          <w:szCs w:val="20"/>
        </w:rPr>
        <w:t>.</w:t>
      </w:r>
    </w:p>
    <w:p w:rsidR="00C20803" w:rsidRDefault="00C20803" w:rsidP="000F3F93">
      <w:pPr>
        <w:spacing w:after="0"/>
        <w:ind w:left="720"/>
        <w:rPr>
          <w:color w:val="000000" w:themeColor="text1"/>
        </w:rPr>
      </w:pPr>
      <w:r w:rsidRPr="001F2839">
        <w:rPr>
          <w:color w:val="000000" w:themeColor="text1"/>
          <w:sz w:val="20"/>
          <w:szCs w:val="20"/>
        </w:rPr>
        <w:t>1968 – Present</w:t>
      </w:r>
      <w:r w:rsidRPr="001F2839">
        <w:rPr>
          <w:color w:val="000000" w:themeColor="text1"/>
          <w:sz w:val="20"/>
          <w:szCs w:val="20"/>
        </w:rPr>
        <w:tab/>
        <w:t xml:space="preserve">Texas Real Estate Broker, License # </w:t>
      </w:r>
      <w:r w:rsidRPr="002C4352">
        <w:rPr>
          <w:color w:val="000000" w:themeColor="text1"/>
          <w:sz w:val="20"/>
          <w:szCs w:val="20"/>
        </w:rPr>
        <w:t>0268534</w:t>
      </w:r>
    </w:p>
    <w:p w:rsidR="002C4352" w:rsidRPr="002C4352" w:rsidRDefault="002C4352" w:rsidP="000F3F93">
      <w:pPr>
        <w:spacing w:after="0"/>
        <w:ind w:left="720"/>
        <w:rPr>
          <w:color w:val="000000" w:themeColor="text1"/>
          <w:sz w:val="20"/>
          <w:szCs w:val="20"/>
        </w:rPr>
      </w:pPr>
      <w:r w:rsidRPr="002C4352">
        <w:rPr>
          <w:color w:val="000000" w:themeColor="text1"/>
          <w:sz w:val="20"/>
          <w:szCs w:val="20"/>
        </w:rPr>
        <w:t>1982 – 199</w:t>
      </w:r>
      <w:ins w:id="4" w:author="Carolyn Poe" w:date="2010-10-27T08:27:00Z">
        <w:r w:rsidR="00287B30">
          <w:rPr>
            <w:color w:val="000000" w:themeColor="text1"/>
            <w:sz w:val="20"/>
            <w:szCs w:val="20"/>
          </w:rPr>
          <w:t>9</w:t>
        </w:r>
      </w:ins>
      <w:bookmarkStart w:id="5" w:name="_GoBack"/>
      <w:bookmarkEnd w:id="5"/>
      <w:del w:id="6" w:author="Carolyn Poe" w:date="2010-10-27T08:27:00Z">
        <w:r w:rsidRPr="002C4352" w:rsidDel="00287B30">
          <w:rPr>
            <w:color w:val="000000" w:themeColor="text1"/>
            <w:sz w:val="20"/>
            <w:szCs w:val="20"/>
          </w:rPr>
          <w:delText>8</w:delText>
        </w:r>
      </w:del>
      <w:r w:rsidRPr="002C4352">
        <w:rPr>
          <w:color w:val="000000" w:themeColor="text1"/>
          <w:sz w:val="20"/>
          <w:szCs w:val="20"/>
        </w:rPr>
        <w:tab/>
        <w:t>Bee Enterprise – Computer Consulting</w:t>
      </w:r>
    </w:p>
    <w:p w:rsidR="00A5123C" w:rsidRPr="001F2839" w:rsidRDefault="00A5123C" w:rsidP="000F3F93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A5123C" w:rsidRPr="00E00103" w:rsidRDefault="00A5123C" w:rsidP="000F3F93">
      <w:pPr>
        <w:spacing w:after="0"/>
        <w:ind w:left="720"/>
        <w:rPr>
          <w:b/>
          <w:color w:val="000000" w:themeColor="text1"/>
          <w:sz w:val="24"/>
          <w:szCs w:val="24"/>
        </w:rPr>
      </w:pPr>
      <w:r w:rsidRPr="00E00103">
        <w:rPr>
          <w:b/>
          <w:color w:val="000000" w:themeColor="text1"/>
          <w:sz w:val="24"/>
          <w:szCs w:val="24"/>
        </w:rPr>
        <w:t>Certifications:</w:t>
      </w:r>
    </w:p>
    <w:p w:rsidR="00E00103" w:rsidRPr="001F2839" w:rsidRDefault="00E00103" w:rsidP="000F3F93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A5123C" w:rsidRPr="00E00103" w:rsidRDefault="00A5123C" w:rsidP="00E00103">
      <w:pPr>
        <w:spacing w:after="0" w:line="480" w:lineRule="auto"/>
        <w:ind w:left="720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>CompTIA A+</w:t>
      </w:r>
      <w:r w:rsidR="001F2839" w:rsidRPr="00E00103">
        <w:rPr>
          <w:color w:val="000000" w:themeColor="text1"/>
          <w:sz w:val="24"/>
          <w:szCs w:val="24"/>
        </w:rPr>
        <w:tab/>
      </w:r>
      <w:r w:rsidR="001F2839" w:rsidRPr="00E00103">
        <w:rPr>
          <w:color w:val="000000" w:themeColor="text1"/>
          <w:sz w:val="24"/>
          <w:szCs w:val="24"/>
        </w:rPr>
        <w:tab/>
      </w:r>
      <w:r w:rsidR="001F2839" w:rsidRPr="00E00103">
        <w:rPr>
          <w:color w:val="000000" w:themeColor="text1"/>
          <w:sz w:val="24"/>
          <w:szCs w:val="24"/>
        </w:rPr>
        <w:tab/>
        <w:t xml:space="preserve">State of Texas </w:t>
      </w:r>
      <w:r w:rsidR="00901ADE" w:rsidRPr="00E00103">
        <w:rPr>
          <w:color w:val="000000" w:themeColor="text1"/>
          <w:sz w:val="24"/>
          <w:szCs w:val="24"/>
        </w:rPr>
        <w:t xml:space="preserve">Secondary Basic Business </w:t>
      </w:r>
    </w:p>
    <w:p w:rsidR="00A5123C" w:rsidRPr="00E00103" w:rsidRDefault="00A5123C" w:rsidP="00E00103">
      <w:pPr>
        <w:spacing w:after="0" w:line="480" w:lineRule="auto"/>
        <w:ind w:left="720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>Microsoft MCP</w:t>
      </w:r>
      <w:r w:rsidR="00E00103">
        <w:rPr>
          <w:color w:val="000000" w:themeColor="text1"/>
          <w:sz w:val="24"/>
          <w:szCs w:val="24"/>
        </w:rPr>
        <w:tab/>
      </w:r>
      <w:r w:rsidR="00E00103">
        <w:rPr>
          <w:color w:val="000000" w:themeColor="text1"/>
          <w:sz w:val="24"/>
          <w:szCs w:val="24"/>
        </w:rPr>
        <w:tab/>
      </w:r>
      <w:r w:rsidR="00901ADE" w:rsidRPr="00E00103">
        <w:rPr>
          <w:color w:val="000000" w:themeColor="text1"/>
          <w:sz w:val="24"/>
          <w:szCs w:val="24"/>
        </w:rPr>
        <w:t>State of Texas Vocational Data Processing</w:t>
      </w:r>
    </w:p>
    <w:p w:rsidR="00A5123C" w:rsidRPr="00E00103" w:rsidRDefault="00A5123C" w:rsidP="00E00103">
      <w:pPr>
        <w:spacing w:after="0" w:line="480" w:lineRule="auto"/>
        <w:ind w:left="720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>MOS</w:t>
      </w:r>
      <w:r w:rsidR="00901ADE" w:rsidRPr="00E00103">
        <w:rPr>
          <w:color w:val="000000" w:themeColor="text1"/>
          <w:sz w:val="24"/>
          <w:szCs w:val="24"/>
        </w:rPr>
        <w:tab/>
      </w:r>
      <w:r w:rsidR="00901ADE" w:rsidRPr="00E00103">
        <w:rPr>
          <w:color w:val="000000" w:themeColor="text1"/>
          <w:sz w:val="24"/>
          <w:szCs w:val="24"/>
        </w:rPr>
        <w:tab/>
      </w:r>
      <w:r w:rsidR="00901ADE" w:rsidRPr="00E00103">
        <w:rPr>
          <w:color w:val="000000" w:themeColor="text1"/>
          <w:sz w:val="24"/>
          <w:szCs w:val="24"/>
        </w:rPr>
        <w:tab/>
      </w:r>
      <w:r w:rsidR="00901ADE" w:rsidRPr="00E00103">
        <w:rPr>
          <w:color w:val="000000" w:themeColor="text1"/>
          <w:sz w:val="24"/>
          <w:szCs w:val="24"/>
        </w:rPr>
        <w:tab/>
      </w:r>
      <w:r w:rsidRPr="00E00103">
        <w:rPr>
          <w:color w:val="000000" w:themeColor="text1"/>
          <w:sz w:val="24"/>
          <w:szCs w:val="24"/>
        </w:rPr>
        <w:t>CCNA (non-renewed)</w:t>
      </w:r>
    </w:p>
    <w:p w:rsidR="00901ADE" w:rsidRPr="00E00103" w:rsidRDefault="00E00103" w:rsidP="00E00103">
      <w:pPr>
        <w:spacing w:after="0" w:line="480" w:lineRule="auto"/>
        <w:ind w:left="72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Texas Real Estate Broker</w:t>
      </w:r>
      <w:r>
        <w:rPr>
          <w:color w:val="000000" w:themeColor="text1"/>
          <w:sz w:val="24"/>
          <w:szCs w:val="24"/>
        </w:rPr>
        <w:tab/>
      </w:r>
      <w:r w:rsidR="00901ADE" w:rsidRPr="00E00103">
        <w:rPr>
          <w:color w:val="000000" w:themeColor="text1"/>
          <w:sz w:val="24"/>
          <w:szCs w:val="24"/>
        </w:rPr>
        <w:t>Texas Cosmetologist</w:t>
      </w:r>
    </w:p>
    <w:p w:rsidR="00A5123C" w:rsidRPr="001F2839" w:rsidRDefault="00A5123C" w:rsidP="000F3F93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A5123C" w:rsidRPr="001F2839" w:rsidRDefault="00A5123C" w:rsidP="000F3F93">
      <w:pPr>
        <w:spacing w:after="0"/>
        <w:ind w:left="720"/>
        <w:rPr>
          <w:b/>
          <w:color w:val="000000" w:themeColor="text1"/>
          <w:sz w:val="20"/>
          <w:szCs w:val="20"/>
        </w:rPr>
      </w:pPr>
    </w:p>
    <w:p w:rsidR="000F3F93" w:rsidRPr="00D43830" w:rsidRDefault="00DC486C" w:rsidP="001E17C8">
      <w:pPr>
        <w:tabs>
          <w:tab w:val="left" w:pos="3402"/>
        </w:tabs>
        <w:spacing w:after="0"/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 xml:space="preserve">Recent </w:t>
      </w:r>
      <w:r w:rsidR="00B77293" w:rsidRPr="00D43830">
        <w:rPr>
          <w:rFonts w:asciiTheme="majorHAnsi" w:hAnsiTheme="majorHAnsi"/>
          <w:b/>
          <w:color w:val="000000" w:themeColor="text1"/>
          <w:sz w:val="28"/>
          <w:szCs w:val="28"/>
        </w:rPr>
        <w:t>Professional Development</w:t>
      </w:r>
    </w:p>
    <w:p w:rsidR="00B77293" w:rsidRPr="00D43830" w:rsidRDefault="00B77293" w:rsidP="001E17C8">
      <w:pPr>
        <w:tabs>
          <w:tab w:val="left" w:pos="3402"/>
        </w:tabs>
        <w:spacing w:after="0"/>
        <w:rPr>
          <w:color w:val="000000" w:themeColor="text1"/>
          <w:sz w:val="20"/>
          <w:szCs w:val="20"/>
        </w:rPr>
      </w:pPr>
    </w:p>
    <w:p w:rsidR="00D43830" w:rsidRPr="00E00103" w:rsidRDefault="00B77293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</w:r>
      <w:r w:rsidR="00D43830" w:rsidRPr="00E00103">
        <w:rPr>
          <w:color w:val="000000" w:themeColor="text1"/>
          <w:sz w:val="24"/>
          <w:szCs w:val="24"/>
        </w:rPr>
        <w:t>Oct. 22, 2010</w:t>
      </w:r>
      <w:r w:rsidR="00D43830" w:rsidRPr="00E00103">
        <w:rPr>
          <w:color w:val="000000" w:themeColor="text1"/>
          <w:sz w:val="24"/>
          <w:szCs w:val="24"/>
        </w:rPr>
        <w:tab/>
        <w:t>Catalyst: Mini Conference – LSC-UP</w:t>
      </w:r>
    </w:p>
    <w:p w:rsidR="00B77293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</w:r>
      <w:r w:rsidR="00B77293" w:rsidRPr="00E00103">
        <w:rPr>
          <w:color w:val="000000" w:themeColor="text1"/>
          <w:sz w:val="24"/>
          <w:szCs w:val="24"/>
        </w:rPr>
        <w:t>Sept. 1, 2010</w:t>
      </w:r>
      <w:r w:rsidR="00B77293" w:rsidRPr="00E00103">
        <w:rPr>
          <w:color w:val="000000" w:themeColor="text1"/>
          <w:sz w:val="24"/>
          <w:szCs w:val="24"/>
        </w:rPr>
        <w:tab/>
        <w:t xml:space="preserve">Advanced Technical Credit (ATC) Training </w:t>
      </w:r>
      <w:r w:rsidRPr="00E00103">
        <w:rPr>
          <w:color w:val="000000" w:themeColor="text1"/>
          <w:sz w:val="24"/>
          <w:szCs w:val="24"/>
        </w:rPr>
        <w:t>– Houston, TX.</w:t>
      </w:r>
    </w:p>
    <w:p w:rsidR="00B77293" w:rsidRPr="00E00103" w:rsidRDefault="00B77293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</w:r>
      <w:proofErr w:type="gramStart"/>
      <w:r w:rsidRPr="00E00103">
        <w:rPr>
          <w:color w:val="000000" w:themeColor="text1"/>
          <w:sz w:val="24"/>
          <w:szCs w:val="24"/>
        </w:rPr>
        <w:t>June 23, 2010</w:t>
      </w:r>
      <w:r w:rsidRPr="00E00103">
        <w:rPr>
          <w:color w:val="000000" w:themeColor="text1"/>
          <w:sz w:val="24"/>
          <w:szCs w:val="24"/>
        </w:rPr>
        <w:tab/>
        <w:t xml:space="preserve">EOC (End of Course) Development – TEKS, Austin, </w:t>
      </w:r>
      <w:r w:rsidR="00D43830" w:rsidRPr="00E00103">
        <w:rPr>
          <w:color w:val="000000" w:themeColor="text1"/>
          <w:sz w:val="24"/>
          <w:szCs w:val="24"/>
        </w:rPr>
        <w:t>TX</w:t>
      </w:r>
      <w:r w:rsidRPr="00E00103">
        <w:rPr>
          <w:color w:val="000000" w:themeColor="text1"/>
          <w:sz w:val="24"/>
          <w:szCs w:val="24"/>
        </w:rPr>
        <w:t>.</w:t>
      </w:r>
      <w:proofErr w:type="gramEnd"/>
    </w:p>
    <w:p w:rsidR="00B77293" w:rsidRPr="00E00103" w:rsidRDefault="00B77293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June 17, 2010</w:t>
      </w:r>
      <w:r w:rsidRPr="00E00103">
        <w:rPr>
          <w:color w:val="000000" w:themeColor="text1"/>
          <w:sz w:val="24"/>
          <w:szCs w:val="24"/>
        </w:rPr>
        <w:tab/>
        <w:t>Advanced Technical Credit (ATC) Training</w:t>
      </w:r>
      <w:r w:rsidR="00D43830" w:rsidRPr="00E00103">
        <w:rPr>
          <w:color w:val="000000" w:themeColor="text1"/>
          <w:sz w:val="24"/>
          <w:szCs w:val="24"/>
        </w:rPr>
        <w:t xml:space="preserve"> – Houston, TX.</w:t>
      </w:r>
    </w:p>
    <w:p w:rsidR="00B77293" w:rsidRPr="00E00103" w:rsidRDefault="00B77293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June 2, 2009</w:t>
      </w:r>
      <w:r w:rsidRPr="00E00103">
        <w:rPr>
          <w:color w:val="000000" w:themeColor="text1"/>
          <w:sz w:val="24"/>
          <w:szCs w:val="24"/>
        </w:rPr>
        <w:tab/>
        <w:t>Angel Boot Camp Comprehensive</w:t>
      </w:r>
      <w:r w:rsidR="00D43830" w:rsidRPr="00E00103">
        <w:rPr>
          <w:color w:val="000000" w:themeColor="text1"/>
          <w:sz w:val="24"/>
          <w:szCs w:val="24"/>
        </w:rPr>
        <w:t xml:space="preserve"> – LSC-</w:t>
      </w:r>
      <w:proofErr w:type="spellStart"/>
      <w:r w:rsidR="00D43830" w:rsidRPr="00E00103">
        <w:rPr>
          <w:color w:val="000000" w:themeColor="text1"/>
          <w:sz w:val="24"/>
          <w:szCs w:val="24"/>
        </w:rPr>
        <w:t>Mongtomery</w:t>
      </w:r>
      <w:proofErr w:type="spellEnd"/>
    </w:p>
    <w:p w:rsidR="00A43C3E" w:rsidRDefault="00B77293" w:rsidP="000F4A0F">
      <w:pPr>
        <w:tabs>
          <w:tab w:val="left" w:pos="720"/>
          <w:tab w:val="left" w:pos="2880"/>
          <w:tab w:val="left" w:pos="3402"/>
        </w:tabs>
        <w:spacing w:after="0" w:line="24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</w:r>
      <w:r w:rsidR="00D43830" w:rsidRPr="00E00103">
        <w:rPr>
          <w:color w:val="000000" w:themeColor="text1"/>
          <w:sz w:val="24"/>
          <w:szCs w:val="24"/>
        </w:rPr>
        <w:t>April 9, 2010</w:t>
      </w:r>
      <w:r w:rsidR="00D43830" w:rsidRPr="00E00103">
        <w:rPr>
          <w:color w:val="000000" w:themeColor="text1"/>
          <w:sz w:val="24"/>
          <w:szCs w:val="24"/>
        </w:rPr>
        <w:tab/>
        <w:t xml:space="preserve">Curriculum &amp; Instruction: Credit &amp; CE Partnership </w:t>
      </w:r>
    </w:p>
    <w:p w:rsidR="00B77293" w:rsidRDefault="00A43C3E" w:rsidP="000F4A0F">
      <w:pPr>
        <w:tabs>
          <w:tab w:val="left" w:pos="720"/>
          <w:tab w:val="left" w:pos="2880"/>
          <w:tab w:val="left" w:pos="3402"/>
        </w:tabs>
        <w:spacing w:after="0"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D43830" w:rsidRPr="00E00103">
        <w:rPr>
          <w:color w:val="000000" w:themeColor="text1"/>
          <w:sz w:val="24"/>
          <w:szCs w:val="24"/>
        </w:rPr>
        <w:t>Opportunities &amp; Challenges – LSC-System</w:t>
      </w:r>
    </w:p>
    <w:p w:rsidR="00A43C3E" w:rsidRPr="00E00103" w:rsidRDefault="00A43C3E" w:rsidP="000F4A0F">
      <w:pPr>
        <w:tabs>
          <w:tab w:val="left" w:pos="720"/>
          <w:tab w:val="left" w:pos="2880"/>
          <w:tab w:val="left" w:pos="3402"/>
        </w:tabs>
        <w:spacing w:after="0" w:line="240" w:lineRule="auto"/>
        <w:rPr>
          <w:color w:val="000000" w:themeColor="text1"/>
          <w:sz w:val="24"/>
          <w:szCs w:val="24"/>
        </w:rPr>
      </w:pPr>
    </w:p>
    <w:p w:rsidR="00D43830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</w:r>
      <w:proofErr w:type="gramStart"/>
      <w:r w:rsidRPr="00E00103">
        <w:rPr>
          <w:color w:val="000000" w:themeColor="text1"/>
          <w:sz w:val="24"/>
          <w:szCs w:val="24"/>
        </w:rPr>
        <w:t>March 10-14, 2010</w:t>
      </w:r>
      <w:r w:rsidRPr="00E00103">
        <w:rPr>
          <w:color w:val="000000" w:themeColor="text1"/>
          <w:sz w:val="24"/>
          <w:szCs w:val="24"/>
        </w:rPr>
        <w:tab/>
        <w:t>Course Technology Annual Conference, Las Vegas, NV.</w:t>
      </w:r>
      <w:proofErr w:type="gramEnd"/>
    </w:p>
    <w:p w:rsidR="00D43830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Nov. 13, 2009</w:t>
      </w:r>
      <w:r w:rsidRPr="00E00103">
        <w:rPr>
          <w:color w:val="000000" w:themeColor="text1"/>
          <w:sz w:val="24"/>
          <w:szCs w:val="24"/>
        </w:rPr>
        <w:tab/>
        <w:t>Hiring Selection Committee Training – LSC-Montgomery</w:t>
      </w:r>
    </w:p>
    <w:p w:rsidR="00D43830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lastRenderedPageBreak/>
        <w:tab/>
        <w:t>Nov. 12, 2009</w:t>
      </w:r>
      <w:r w:rsidRPr="00E00103">
        <w:rPr>
          <w:color w:val="000000" w:themeColor="text1"/>
          <w:sz w:val="24"/>
          <w:szCs w:val="24"/>
        </w:rPr>
        <w:tab/>
        <w:t xml:space="preserve">E-Learning Symposium: Annual Conference – Ft. Worth, </w:t>
      </w:r>
      <w:proofErr w:type="spellStart"/>
      <w:proofErr w:type="gramStart"/>
      <w:r w:rsidRPr="00E00103">
        <w:rPr>
          <w:color w:val="000000" w:themeColor="text1"/>
          <w:sz w:val="24"/>
          <w:szCs w:val="24"/>
        </w:rPr>
        <w:t>Tx</w:t>
      </w:r>
      <w:proofErr w:type="spellEnd"/>
      <w:proofErr w:type="gramEnd"/>
      <w:r w:rsidRPr="00E00103">
        <w:rPr>
          <w:color w:val="000000" w:themeColor="text1"/>
          <w:sz w:val="24"/>
          <w:szCs w:val="24"/>
        </w:rPr>
        <w:t>.</w:t>
      </w:r>
    </w:p>
    <w:p w:rsidR="00D43830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June 2, 2009</w:t>
      </w:r>
      <w:r w:rsidRPr="00E00103">
        <w:rPr>
          <w:color w:val="000000" w:themeColor="text1"/>
          <w:sz w:val="24"/>
          <w:szCs w:val="24"/>
        </w:rPr>
        <w:tab/>
        <w:t>Angel Boot Camp Comprehensive – LSC-Montgomery</w:t>
      </w:r>
    </w:p>
    <w:p w:rsidR="00D43830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May 22, 2009</w:t>
      </w:r>
      <w:r w:rsidRPr="00E00103">
        <w:rPr>
          <w:color w:val="000000" w:themeColor="text1"/>
          <w:sz w:val="24"/>
          <w:szCs w:val="24"/>
        </w:rPr>
        <w:tab/>
        <w:t>Quality Matters (QM): Applying the QM Rubric – LSC-Tomball</w:t>
      </w:r>
    </w:p>
    <w:p w:rsidR="00D43830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April 6, 2009</w:t>
      </w:r>
      <w:r w:rsidRPr="00E00103">
        <w:rPr>
          <w:color w:val="000000" w:themeColor="text1"/>
          <w:sz w:val="24"/>
          <w:szCs w:val="24"/>
        </w:rPr>
        <w:tab/>
      </w:r>
      <w:proofErr w:type="spellStart"/>
      <w:r w:rsidRPr="00E00103">
        <w:rPr>
          <w:color w:val="000000" w:themeColor="text1"/>
          <w:sz w:val="24"/>
          <w:szCs w:val="24"/>
        </w:rPr>
        <w:t>RedDot</w:t>
      </w:r>
      <w:proofErr w:type="spellEnd"/>
      <w:r w:rsidRPr="00E00103">
        <w:rPr>
          <w:color w:val="000000" w:themeColor="text1"/>
          <w:sz w:val="24"/>
          <w:szCs w:val="24"/>
        </w:rPr>
        <w:t>: Author Training – LSC-System</w:t>
      </w:r>
    </w:p>
    <w:p w:rsidR="00D43830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</w:r>
      <w:proofErr w:type="gramStart"/>
      <w:r w:rsidRPr="00E00103">
        <w:rPr>
          <w:color w:val="000000" w:themeColor="text1"/>
          <w:sz w:val="24"/>
          <w:szCs w:val="24"/>
        </w:rPr>
        <w:t>March 9-12, 2009</w:t>
      </w:r>
      <w:r w:rsidRPr="00E00103">
        <w:rPr>
          <w:color w:val="000000" w:themeColor="text1"/>
          <w:sz w:val="24"/>
          <w:szCs w:val="24"/>
        </w:rPr>
        <w:tab/>
        <w:t>Course Technology Annual Conference – Nashville, TN.</w:t>
      </w:r>
      <w:proofErr w:type="gramEnd"/>
    </w:p>
    <w:p w:rsidR="00D43830" w:rsidRPr="00E00103" w:rsidRDefault="00D43830" w:rsidP="00D43830">
      <w:pPr>
        <w:tabs>
          <w:tab w:val="left" w:pos="720"/>
          <w:tab w:val="left" w:pos="2880"/>
          <w:tab w:val="left" w:pos="3402"/>
        </w:tabs>
        <w:spacing w:after="0" w:line="480" w:lineRule="auto"/>
        <w:rPr>
          <w:color w:val="000000" w:themeColor="text1"/>
          <w:sz w:val="24"/>
          <w:szCs w:val="24"/>
        </w:rPr>
      </w:pPr>
      <w:r w:rsidRPr="00E00103">
        <w:rPr>
          <w:color w:val="000000" w:themeColor="text1"/>
          <w:sz w:val="24"/>
          <w:szCs w:val="24"/>
        </w:rPr>
        <w:tab/>
        <w:t>Feb. 11-14, 2009</w:t>
      </w:r>
      <w:r w:rsidRPr="00E00103">
        <w:rPr>
          <w:color w:val="000000" w:themeColor="text1"/>
          <w:sz w:val="24"/>
          <w:szCs w:val="24"/>
        </w:rPr>
        <w:tab/>
        <w:t>Prentice Hall Technology Conference, Phoenix, AZ</w:t>
      </w:r>
    </w:p>
    <w:p w:rsidR="00B77293" w:rsidRPr="001F2839" w:rsidRDefault="00B77293" w:rsidP="00B77293">
      <w:pPr>
        <w:tabs>
          <w:tab w:val="left" w:pos="720"/>
          <w:tab w:val="left" w:pos="2880"/>
          <w:tab w:val="left" w:pos="3402"/>
        </w:tabs>
        <w:spacing w:after="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ab/>
      </w:r>
    </w:p>
    <w:p w:rsidR="003255F3" w:rsidRPr="00D43830" w:rsidRDefault="00B2110F" w:rsidP="003255F3">
      <w:pPr>
        <w:pStyle w:val="Heading3"/>
        <w:rPr>
          <w:color w:val="000000" w:themeColor="text1"/>
          <w:sz w:val="28"/>
          <w:szCs w:val="28"/>
        </w:rPr>
      </w:pPr>
      <w:r w:rsidRPr="00D43830">
        <w:rPr>
          <w:color w:val="000000" w:themeColor="text1"/>
          <w:sz w:val="28"/>
          <w:szCs w:val="28"/>
        </w:rPr>
        <w:t>References</w:t>
      </w:r>
    </w:p>
    <w:p w:rsidR="00A43C3E" w:rsidRDefault="00A43C3E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</w:p>
    <w:p w:rsidR="000F3F93" w:rsidRPr="00E00103" w:rsidRDefault="00A5123C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Becky Gustamante</w:t>
      </w:r>
      <w:r w:rsidR="000F3F93" w:rsidRPr="00E00103">
        <w:rPr>
          <w:rFonts w:cstheme="minorHAnsi"/>
          <w:color w:val="000000" w:themeColor="text1"/>
          <w:sz w:val="24"/>
          <w:szCs w:val="24"/>
        </w:rPr>
        <w:t xml:space="preserve"> </w:t>
      </w:r>
      <w:r w:rsidRPr="00E00103">
        <w:rPr>
          <w:rFonts w:cstheme="minorHAnsi"/>
          <w:color w:val="000000" w:themeColor="text1"/>
          <w:sz w:val="24"/>
          <w:szCs w:val="24"/>
        </w:rPr>
        <w:tab/>
        <w:t>Dean, Lone Star College – Montgomery</w:t>
      </w:r>
    </w:p>
    <w:p w:rsidR="002C4352" w:rsidRPr="00E00103" w:rsidRDefault="002C4352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Address</w:t>
      </w:r>
      <w:r w:rsidRPr="00E00103">
        <w:rPr>
          <w:rFonts w:cstheme="minorHAnsi"/>
          <w:color w:val="000000" w:themeColor="text1"/>
          <w:sz w:val="24"/>
          <w:szCs w:val="24"/>
        </w:rPr>
        <w:tab/>
        <w:t>3200 College Park Dr., Conroe, Texas 77834</w:t>
      </w:r>
    </w:p>
    <w:p w:rsidR="000F3F93" w:rsidRPr="00E00103" w:rsidRDefault="00A5123C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Phone</w:t>
      </w:r>
      <w:r w:rsidR="000F3F93" w:rsidRPr="00E00103">
        <w:rPr>
          <w:rFonts w:cstheme="minorHAnsi"/>
          <w:color w:val="000000" w:themeColor="text1"/>
          <w:sz w:val="24"/>
          <w:szCs w:val="24"/>
        </w:rPr>
        <w:tab/>
      </w:r>
      <w:r w:rsidR="002C4352" w:rsidRPr="00E00103">
        <w:rPr>
          <w:rFonts w:cstheme="minorHAnsi"/>
          <w:color w:val="000000" w:themeColor="text1"/>
          <w:sz w:val="24"/>
          <w:szCs w:val="24"/>
        </w:rPr>
        <w:t>936-273-7321</w:t>
      </w:r>
    </w:p>
    <w:p w:rsidR="000F3F93" w:rsidRPr="00E00103" w:rsidRDefault="000F3F93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</w:p>
    <w:p w:rsidR="00A5123C" w:rsidRPr="00E00103" w:rsidRDefault="00A5123C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William Durham</w:t>
      </w:r>
      <w:r w:rsidR="000F3F93" w:rsidRPr="00E00103">
        <w:rPr>
          <w:rFonts w:cstheme="minorHAnsi"/>
          <w:color w:val="000000" w:themeColor="text1"/>
          <w:sz w:val="24"/>
          <w:szCs w:val="24"/>
        </w:rPr>
        <w:tab/>
      </w:r>
      <w:r w:rsidRPr="00E00103">
        <w:rPr>
          <w:rFonts w:cstheme="minorHAnsi"/>
          <w:color w:val="000000" w:themeColor="text1"/>
          <w:sz w:val="24"/>
          <w:szCs w:val="24"/>
        </w:rPr>
        <w:t>Associate Vice Chancellor</w:t>
      </w:r>
      <w:r w:rsidR="002C4352" w:rsidRPr="00E00103">
        <w:rPr>
          <w:rFonts w:cstheme="minorHAnsi"/>
          <w:color w:val="000000" w:themeColor="text1"/>
          <w:sz w:val="24"/>
          <w:szCs w:val="24"/>
        </w:rPr>
        <w:t>, Lone Star College – University Park</w:t>
      </w:r>
    </w:p>
    <w:p w:rsidR="002C4352" w:rsidRPr="00E00103" w:rsidRDefault="002C4352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Address</w:t>
      </w:r>
      <w:r w:rsidRPr="00E00103">
        <w:rPr>
          <w:rFonts w:cstheme="minorHAnsi"/>
          <w:color w:val="000000" w:themeColor="text1"/>
          <w:sz w:val="24"/>
          <w:szCs w:val="24"/>
        </w:rPr>
        <w:tab/>
        <w:t>20515 SH 249, Houston, Texas 77070</w:t>
      </w:r>
      <w:r w:rsidRPr="00E00103">
        <w:rPr>
          <w:rFonts w:cstheme="minorHAnsi"/>
          <w:color w:val="000000" w:themeColor="text1"/>
          <w:sz w:val="24"/>
          <w:szCs w:val="24"/>
        </w:rPr>
        <w:tab/>
      </w:r>
    </w:p>
    <w:p w:rsidR="000F3F93" w:rsidRPr="00E00103" w:rsidRDefault="00A5123C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Phone:</w:t>
      </w:r>
      <w:r w:rsidR="000F3F93" w:rsidRPr="00E00103">
        <w:rPr>
          <w:rFonts w:cstheme="minorHAnsi"/>
          <w:color w:val="000000" w:themeColor="text1"/>
          <w:sz w:val="24"/>
          <w:szCs w:val="24"/>
        </w:rPr>
        <w:tab/>
      </w:r>
      <w:r w:rsidR="002C4352" w:rsidRPr="00E00103">
        <w:rPr>
          <w:rStyle w:val="skypepnhtextspan"/>
          <w:rFonts w:cstheme="minorHAnsi"/>
          <w:sz w:val="24"/>
          <w:szCs w:val="24"/>
        </w:rPr>
        <w:t>281 -290-2630</w:t>
      </w:r>
    </w:p>
    <w:p w:rsidR="002C4352" w:rsidRPr="00E00103" w:rsidRDefault="002C4352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</w:p>
    <w:p w:rsidR="000F3F93" w:rsidRPr="00E00103" w:rsidRDefault="002C4352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Dr. Lindy McDaniel</w:t>
      </w:r>
      <w:r w:rsidR="000F3F93" w:rsidRPr="00E00103">
        <w:rPr>
          <w:rFonts w:cstheme="minorHAnsi"/>
          <w:color w:val="000000" w:themeColor="text1"/>
          <w:sz w:val="24"/>
          <w:szCs w:val="24"/>
        </w:rPr>
        <w:tab/>
      </w:r>
      <w:r w:rsidRPr="00E00103">
        <w:rPr>
          <w:rFonts w:cstheme="minorHAnsi"/>
          <w:color w:val="000000" w:themeColor="text1"/>
          <w:sz w:val="24"/>
          <w:szCs w:val="24"/>
        </w:rPr>
        <w:t>Retired</w:t>
      </w:r>
      <w:r w:rsidR="000845AE" w:rsidRPr="00E00103">
        <w:rPr>
          <w:rFonts w:cstheme="minorHAnsi"/>
          <w:color w:val="000000" w:themeColor="text1"/>
          <w:sz w:val="24"/>
          <w:szCs w:val="24"/>
        </w:rPr>
        <w:t xml:space="preserve"> – Lone Star College – Montgomery</w:t>
      </w:r>
    </w:p>
    <w:p w:rsidR="000845AE" w:rsidRPr="00E00103" w:rsidRDefault="000845AE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Address:</w:t>
      </w:r>
      <w:r w:rsidRPr="00E00103">
        <w:rPr>
          <w:rFonts w:cstheme="minorHAnsi"/>
          <w:color w:val="000000" w:themeColor="text1"/>
          <w:sz w:val="24"/>
          <w:szCs w:val="24"/>
        </w:rPr>
        <w:tab/>
        <w:t>P.O Box 412, Saguache, Colorado 81149</w:t>
      </w:r>
    </w:p>
    <w:p w:rsidR="000F3F93" w:rsidRPr="00E00103" w:rsidRDefault="00D43830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4"/>
          <w:szCs w:val="24"/>
        </w:rPr>
      </w:pPr>
      <w:r w:rsidRPr="00E00103">
        <w:rPr>
          <w:rFonts w:cstheme="minorHAnsi"/>
          <w:color w:val="000000" w:themeColor="text1"/>
          <w:sz w:val="24"/>
          <w:szCs w:val="24"/>
        </w:rPr>
        <w:t>Home Phone:</w:t>
      </w:r>
      <w:r w:rsidR="000F3F93" w:rsidRPr="00E00103">
        <w:rPr>
          <w:rFonts w:cstheme="minorHAnsi"/>
          <w:color w:val="000000" w:themeColor="text1"/>
          <w:sz w:val="24"/>
          <w:szCs w:val="24"/>
        </w:rPr>
        <w:tab/>
      </w:r>
      <w:r w:rsidR="000845AE" w:rsidRPr="00E00103">
        <w:rPr>
          <w:rFonts w:cstheme="minorHAnsi"/>
          <w:color w:val="000000" w:themeColor="text1"/>
          <w:sz w:val="24"/>
          <w:szCs w:val="24"/>
        </w:rPr>
        <w:t>719-221-4502</w:t>
      </w:r>
    </w:p>
    <w:p w:rsidR="000F3F93" w:rsidRPr="000845AE" w:rsidRDefault="000F3F93" w:rsidP="00A5123C">
      <w:pPr>
        <w:tabs>
          <w:tab w:val="left" w:pos="2880"/>
          <w:tab w:val="left" w:pos="7938"/>
          <w:tab w:val="left" w:pos="8931"/>
        </w:tabs>
        <w:spacing w:after="0"/>
        <w:ind w:left="720"/>
        <w:rPr>
          <w:rFonts w:cstheme="minorHAnsi"/>
          <w:color w:val="000000" w:themeColor="text1"/>
          <w:sz w:val="20"/>
          <w:szCs w:val="20"/>
        </w:rPr>
      </w:pPr>
    </w:p>
    <w:p w:rsidR="0078119B" w:rsidRPr="001F2839" w:rsidRDefault="0078119B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</w:p>
    <w:sectPr w:rsidR="0078119B" w:rsidRPr="001F2839" w:rsidSect="00B104AB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User" w:date="2010-10-26T21:51:00Z" w:initials="U">
    <w:p w:rsidR="004A1D71" w:rsidRDefault="004A1D71">
      <w:pPr>
        <w:pStyle w:val="CommentText"/>
      </w:pPr>
      <w:r>
        <w:rPr>
          <w:rStyle w:val="CommentReference"/>
        </w:rPr>
        <w:annotationRef/>
      </w:r>
      <w:r>
        <w:t>Do you need to put dates?</w:t>
      </w:r>
    </w:p>
  </w:comment>
  <w:comment w:id="3" w:author="User" w:date="2010-10-26T21:54:00Z" w:initials="U">
    <w:p w:rsidR="004A1D71" w:rsidRDefault="004A1D71">
      <w:pPr>
        <w:pStyle w:val="CommentText"/>
      </w:pPr>
      <w:r>
        <w:rPr>
          <w:rStyle w:val="CommentReference"/>
        </w:rPr>
        <w:annotationRef/>
      </w:r>
      <w:r>
        <w:t>This is HISTORY – not current.  Your section on current employment already has the LSC-M stuff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449" w:rsidRDefault="00FB1449" w:rsidP="003C4F6E">
      <w:pPr>
        <w:spacing w:after="0" w:line="240" w:lineRule="auto"/>
      </w:pPr>
      <w:r>
        <w:separator/>
      </w:r>
    </w:p>
  </w:endnote>
  <w:endnote w:type="continuationSeparator" w:id="0">
    <w:p w:rsidR="00FB1449" w:rsidRDefault="00FB1449" w:rsidP="003C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449" w:rsidRDefault="00FB1449" w:rsidP="003C4F6E">
      <w:pPr>
        <w:spacing w:after="0" w:line="240" w:lineRule="auto"/>
      </w:pPr>
      <w:r>
        <w:separator/>
      </w:r>
    </w:p>
  </w:footnote>
  <w:footnote w:type="continuationSeparator" w:id="0">
    <w:p w:rsidR="00FB1449" w:rsidRDefault="00FB1449" w:rsidP="003C4F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91"/>
    <w:rsid w:val="0003214D"/>
    <w:rsid w:val="000346B0"/>
    <w:rsid w:val="00055FFD"/>
    <w:rsid w:val="000845AE"/>
    <w:rsid w:val="00085CB1"/>
    <w:rsid w:val="000C6295"/>
    <w:rsid w:val="000D1291"/>
    <w:rsid w:val="000F3F93"/>
    <w:rsid w:val="000F4A0F"/>
    <w:rsid w:val="00130AA0"/>
    <w:rsid w:val="00172B45"/>
    <w:rsid w:val="001A3F22"/>
    <w:rsid w:val="001B1200"/>
    <w:rsid w:val="001C2422"/>
    <w:rsid w:val="001E17C8"/>
    <w:rsid w:val="001E360C"/>
    <w:rsid w:val="001F2839"/>
    <w:rsid w:val="001F2D64"/>
    <w:rsid w:val="002178E9"/>
    <w:rsid w:val="002252CF"/>
    <w:rsid w:val="00257791"/>
    <w:rsid w:val="00287B30"/>
    <w:rsid w:val="00287C8F"/>
    <w:rsid w:val="002A5B64"/>
    <w:rsid w:val="002C4352"/>
    <w:rsid w:val="00301022"/>
    <w:rsid w:val="003255F3"/>
    <w:rsid w:val="003257DE"/>
    <w:rsid w:val="003304BD"/>
    <w:rsid w:val="00346BDC"/>
    <w:rsid w:val="00371671"/>
    <w:rsid w:val="003B55B4"/>
    <w:rsid w:val="003C4F6E"/>
    <w:rsid w:val="00404D63"/>
    <w:rsid w:val="00451D23"/>
    <w:rsid w:val="00487F8C"/>
    <w:rsid w:val="004A040A"/>
    <w:rsid w:val="004A1D71"/>
    <w:rsid w:val="004B3FE2"/>
    <w:rsid w:val="004D69AE"/>
    <w:rsid w:val="00582779"/>
    <w:rsid w:val="005B53B7"/>
    <w:rsid w:val="005F0DC8"/>
    <w:rsid w:val="006267F8"/>
    <w:rsid w:val="00632ED9"/>
    <w:rsid w:val="00633C33"/>
    <w:rsid w:val="006C3329"/>
    <w:rsid w:val="006C7F48"/>
    <w:rsid w:val="006D2177"/>
    <w:rsid w:val="006D32FB"/>
    <w:rsid w:val="0078119B"/>
    <w:rsid w:val="00795950"/>
    <w:rsid w:val="007E31C9"/>
    <w:rsid w:val="00806163"/>
    <w:rsid w:val="008101DD"/>
    <w:rsid w:val="008112C5"/>
    <w:rsid w:val="00821443"/>
    <w:rsid w:val="008C5002"/>
    <w:rsid w:val="008F4367"/>
    <w:rsid w:val="00901ADE"/>
    <w:rsid w:val="009101DA"/>
    <w:rsid w:val="009358E8"/>
    <w:rsid w:val="00960004"/>
    <w:rsid w:val="009C69FE"/>
    <w:rsid w:val="00A43C3E"/>
    <w:rsid w:val="00A5123C"/>
    <w:rsid w:val="00A60D3A"/>
    <w:rsid w:val="00A73506"/>
    <w:rsid w:val="00A82D92"/>
    <w:rsid w:val="00A86A6C"/>
    <w:rsid w:val="00AA746B"/>
    <w:rsid w:val="00B104AB"/>
    <w:rsid w:val="00B2110F"/>
    <w:rsid w:val="00B36F77"/>
    <w:rsid w:val="00B45D4D"/>
    <w:rsid w:val="00B77293"/>
    <w:rsid w:val="00B80859"/>
    <w:rsid w:val="00B92635"/>
    <w:rsid w:val="00BA0AF3"/>
    <w:rsid w:val="00C20803"/>
    <w:rsid w:val="00C23E6C"/>
    <w:rsid w:val="00C27F7C"/>
    <w:rsid w:val="00C45C9F"/>
    <w:rsid w:val="00C6793F"/>
    <w:rsid w:val="00CD32AD"/>
    <w:rsid w:val="00D05754"/>
    <w:rsid w:val="00D216F2"/>
    <w:rsid w:val="00D24641"/>
    <w:rsid w:val="00D43830"/>
    <w:rsid w:val="00D51BE7"/>
    <w:rsid w:val="00D658EB"/>
    <w:rsid w:val="00D733CD"/>
    <w:rsid w:val="00D809AB"/>
    <w:rsid w:val="00D857DF"/>
    <w:rsid w:val="00D8720F"/>
    <w:rsid w:val="00D8792E"/>
    <w:rsid w:val="00DC486C"/>
    <w:rsid w:val="00E00103"/>
    <w:rsid w:val="00E0730A"/>
    <w:rsid w:val="00E32F1D"/>
    <w:rsid w:val="00E40C08"/>
    <w:rsid w:val="00E522C0"/>
    <w:rsid w:val="00E90AC7"/>
    <w:rsid w:val="00E935CF"/>
    <w:rsid w:val="00ED51A9"/>
    <w:rsid w:val="00F26E4A"/>
    <w:rsid w:val="00F41130"/>
    <w:rsid w:val="00F461A7"/>
    <w:rsid w:val="00F56E79"/>
    <w:rsid w:val="00FB1449"/>
    <w:rsid w:val="00FF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width-relative:margin;mso-height-relative:margin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4F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4F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C4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F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F6E"/>
  </w:style>
  <w:style w:type="paragraph" w:styleId="Footer">
    <w:name w:val="footer"/>
    <w:basedOn w:val="Normal"/>
    <w:link w:val="FooterChar"/>
    <w:uiPriority w:val="99"/>
    <w:semiHidden/>
    <w:unhideWhenUsed/>
    <w:rsid w:val="003C4F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F6E"/>
  </w:style>
  <w:style w:type="paragraph" w:styleId="BalloonText">
    <w:name w:val="Balloon Text"/>
    <w:basedOn w:val="Normal"/>
    <w:link w:val="BalloonTextChar"/>
    <w:uiPriority w:val="99"/>
    <w:semiHidden/>
    <w:unhideWhenUsed/>
    <w:rsid w:val="003C4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F6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C4F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4F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4F6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C4F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C4F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C4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3C4F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C4F6E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2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2F1D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10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1022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301022"/>
    <w:pPr>
      <w:spacing w:after="0" w:line="240" w:lineRule="auto"/>
    </w:pPr>
  </w:style>
  <w:style w:type="character" w:customStyle="1" w:styleId="skypepnhtextspan">
    <w:name w:val="skype_pnh_text_span"/>
    <w:basedOn w:val="DefaultParagraphFont"/>
    <w:rsid w:val="002C4352"/>
  </w:style>
  <w:style w:type="character" w:styleId="CommentReference">
    <w:name w:val="annotation reference"/>
    <w:basedOn w:val="DefaultParagraphFont"/>
    <w:uiPriority w:val="99"/>
    <w:semiHidden/>
    <w:unhideWhenUsed/>
    <w:rsid w:val="004A1D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D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D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D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D7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57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4F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4F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C4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F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F6E"/>
  </w:style>
  <w:style w:type="paragraph" w:styleId="Footer">
    <w:name w:val="footer"/>
    <w:basedOn w:val="Normal"/>
    <w:link w:val="FooterChar"/>
    <w:uiPriority w:val="99"/>
    <w:semiHidden/>
    <w:unhideWhenUsed/>
    <w:rsid w:val="003C4F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F6E"/>
  </w:style>
  <w:style w:type="paragraph" w:styleId="BalloonText">
    <w:name w:val="Balloon Text"/>
    <w:basedOn w:val="Normal"/>
    <w:link w:val="BalloonTextChar"/>
    <w:uiPriority w:val="99"/>
    <w:semiHidden/>
    <w:unhideWhenUsed/>
    <w:rsid w:val="003C4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F6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C4F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4F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4F6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C4F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C4F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C4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3C4F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C4F6E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2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2F1D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10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1022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301022"/>
    <w:pPr>
      <w:spacing w:after="0" w:line="240" w:lineRule="auto"/>
    </w:pPr>
  </w:style>
  <w:style w:type="character" w:customStyle="1" w:styleId="skypepnhtextspan">
    <w:name w:val="skype_pnh_text_span"/>
    <w:basedOn w:val="DefaultParagraphFont"/>
    <w:rsid w:val="002C4352"/>
  </w:style>
  <w:style w:type="character" w:styleId="CommentReference">
    <w:name w:val="annotation reference"/>
    <w:basedOn w:val="DefaultParagraphFont"/>
    <w:uiPriority w:val="99"/>
    <w:semiHidden/>
    <w:unhideWhenUsed/>
    <w:rsid w:val="004A1D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D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D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D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D7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57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onestar.edu/blogs/cpo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arolynpoe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onestar.edu/blogs/cpoe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yperlink" Target="http://www.carolynpoe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yn\AppData\Roaming\Microsoft\Templates\TP03000143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FAB99-C1AC-40C6-BD0A-FAFC6626AFD9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F9194728-EC74-4455-BF5D-F1EC686F11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92033F-675E-41BE-9D0E-0246163551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28FB24-70BD-46BD-B617-B86010A0D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TP030001433.dotx</Template>
  <TotalTime>3</TotalTime>
  <Pages>4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Poe</dc:creator>
  <cp:lastModifiedBy>Carolyn Poe</cp:lastModifiedBy>
  <cp:revision>4</cp:revision>
  <cp:lastPrinted>2007-06-14T12:40:00Z</cp:lastPrinted>
  <dcterms:created xsi:type="dcterms:W3CDTF">2010-10-27T13:24:00Z</dcterms:created>
  <dcterms:modified xsi:type="dcterms:W3CDTF">2010-10-27T13:27:00Z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TC300014339990</vt:lpwstr>
  </property>
</Properties>
</file>